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A0B10" w14:textId="49B02DF2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4D528E">
        <w:rPr>
          <w:rFonts w:ascii="Calibri" w:hAnsi="Calibri"/>
          <w:b/>
          <w:sz w:val="28"/>
        </w:rPr>
        <w:t>2</w:t>
      </w:r>
      <w:r w:rsidR="004D528E" w:rsidRPr="00F203D5">
        <w:rPr>
          <w:rFonts w:ascii="Calibri" w:hAnsi="Calibri"/>
          <w:b/>
          <w:sz w:val="28"/>
        </w:rPr>
        <w:t xml:space="preserve"> </w:t>
      </w:r>
      <w:r w:rsidR="00E4247D">
        <w:rPr>
          <w:rFonts w:ascii="Calibri" w:hAnsi="Calibri"/>
          <w:b/>
          <w:sz w:val="28"/>
        </w:rPr>
        <w:t>D</w:t>
      </w:r>
      <w:r w:rsidRPr="00F203D5">
        <w:rPr>
          <w:rFonts w:ascii="Calibri" w:hAnsi="Calibri"/>
          <w:b/>
          <w:sz w:val="28"/>
        </w:rPr>
        <w:t>okumentace</w:t>
      </w:r>
      <w:r>
        <w:rPr>
          <w:rFonts w:ascii="Calibri" w:hAnsi="Calibri"/>
          <w:b/>
          <w:sz w:val="28"/>
        </w:rPr>
        <w:t xml:space="preserve"> </w:t>
      </w:r>
      <w:r w:rsidR="00EF614E">
        <w:rPr>
          <w:rFonts w:ascii="Calibri" w:hAnsi="Calibri"/>
          <w:b/>
          <w:sz w:val="28"/>
        </w:rPr>
        <w:t>nabídkového</w:t>
      </w:r>
      <w:r>
        <w:rPr>
          <w:rFonts w:ascii="Calibri" w:hAnsi="Calibri"/>
          <w:b/>
          <w:sz w:val="28"/>
        </w:rPr>
        <w:t xml:space="preserve"> řízení</w:t>
      </w:r>
    </w:p>
    <w:p w14:paraId="7B070AA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58307817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67BF8E0" w14:textId="10D26AF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FE38D2">
        <w:t>zakázky</w:t>
      </w:r>
      <w:r w:rsidRPr="00C82323">
        <w:t>:</w:t>
      </w:r>
    </w:p>
    <w:p w14:paraId="53CBCBF4" w14:textId="7C6F3279" w:rsidR="00EE211F" w:rsidRPr="008370C6" w:rsidRDefault="00FE37AA" w:rsidP="00FE37AA">
      <w:pPr>
        <w:pStyle w:val="2nesltext"/>
        <w:jc w:val="center"/>
      </w:pPr>
      <w:r w:rsidRPr="00FE37AA">
        <w:rPr>
          <w:rFonts w:eastAsia="Times New Roman"/>
          <w:b/>
          <w:lang w:bidi="en-US"/>
        </w:rPr>
        <w:t xml:space="preserve">Zajišťování veřejných služeb v regionální železniční osobní dopravě vozidly v majetku Jihomoravského kraje </w:t>
      </w:r>
      <w:r w:rsidR="00EE211F" w:rsidRPr="008370C6">
        <w:br w:type="page"/>
      </w:r>
    </w:p>
    <w:p w14:paraId="4C5C389D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08F4CB3C" w14:textId="77777777" w:rsidR="001F6A0E" w:rsidRPr="00DB13AF" w:rsidRDefault="001F6A0E" w:rsidP="001F6A0E"/>
    <w:p w14:paraId="5A241C4F" w14:textId="77777777" w:rsidR="004D528E" w:rsidRDefault="0039460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501040303" w:history="1">
        <w:r w:rsidR="004D528E" w:rsidRPr="00650C50">
          <w:rPr>
            <w:rStyle w:val="Hypertextovodkaz"/>
            <w:noProof/>
          </w:rPr>
          <w:t>1.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Požadavky na prokázání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_Toc501040303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3</w:t>
        </w:r>
        <w:r w:rsidR="004D528E">
          <w:rPr>
            <w:noProof/>
            <w:webHidden/>
          </w:rPr>
          <w:fldChar w:fldCharType="end"/>
        </w:r>
      </w:hyperlink>
    </w:p>
    <w:p w14:paraId="365EF32B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4" w:history="1">
        <w:r w:rsidR="004D528E" w:rsidRPr="00650C50">
          <w:rPr>
            <w:rStyle w:val="Hypertextovodkaz"/>
            <w:noProof/>
          </w:rPr>
          <w:t>2.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Základní způsobilost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_Toc501040304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3</w:t>
        </w:r>
        <w:r w:rsidR="004D528E">
          <w:rPr>
            <w:noProof/>
            <w:webHidden/>
          </w:rPr>
          <w:fldChar w:fldCharType="end"/>
        </w:r>
      </w:hyperlink>
    </w:p>
    <w:p w14:paraId="73A384BF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5" w:history="1">
        <w:r w:rsidR="004D528E" w:rsidRPr="00650C50">
          <w:rPr>
            <w:rStyle w:val="Hypertextovodkaz"/>
            <w:noProof/>
          </w:rPr>
          <w:t>3.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Profesní způsobilost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_Toc501040305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4</w:t>
        </w:r>
        <w:r w:rsidR="004D528E">
          <w:rPr>
            <w:noProof/>
            <w:webHidden/>
          </w:rPr>
          <w:fldChar w:fldCharType="end"/>
        </w:r>
      </w:hyperlink>
    </w:p>
    <w:p w14:paraId="63288234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6" w:history="1">
        <w:r w:rsidR="004D528E" w:rsidRPr="00650C50">
          <w:rPr>
            <w:rStyle w:val="Hypertextovodkaz"/>
            <w:noProof/>
          </w:rPr>
          <w:t>4.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Ekonomická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_Toc501040306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4</w:t>
        </w:r>
        <w:r w:rsidR="004D528E">
          <w:rPr>
            <w:noProof/>
            <w:webHidden/>
          </w:rPr>
          <w:fldChar w:fldCharType="end"/>
        </w:r>
      </w:hyperlink>
    </w:p>
    <w:p w14:paraId="2417F79C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7" w:history="1">
        <w:r w:rsidR="004D528E" w:rsidRPr="00650C50">
          <w:rPr>
            <w:rStyle w:val="Hypertextovodkaz"/>
            <w:noProof/>
          </w:rPr>
          <w:t>5.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Technická kvalifikace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_Toc501040307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5</w:t>
        </w:r>
        <w:r w:rsidR="004D528E">
          <w:rPr>
            <w:noProof/>
            <w:webHidden/>
          </w:rPr>
          <w:fldChar w:fldCharType="end"/>
        </w:r>
      </w:hyperlink>
    </w:p>
    <w:p w14:paraId="4682D2AB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8" w:history="1">
        <w:r w:rsidR="004D528E" w:rsidRPr="00650C50">
          <w:rPr>
            <w:rStyle w:val="Hypertextovodkaz"/>
            <w:noProof/>
          </w:rPr>
          <w:t>6.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Společná ustanovení ke kvalifikaci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_Toc501040308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5</w:t>
        </w:r>
        <w:r w:rsidR="004D528E">
          <w:rPr>
            <w:noProof/>
            <w:webHidden/>
          </w:rPr>
          <w:fldChar w:fldCharType="end"/>
        </w:r>
      </w:hyperlink>
    </w:p>
    <w:p w14:paraId="23D8D066" w14:textId="77777777" w:rsidR="004D528E" w:rsidRDefault="007C00A2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01040309" w:history="1">
        <w:r w:rsidR="004D528E" w:rsidRPr="00650C50">
          <w:rPr>
            <w:rStyle w:val="Hypertextovodkaz"/>
            <w:noProof/>
          </w:rPr>
          <w:t>7.</w:t>
        </w:r>
        <w:r w:rsidR="004D528E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4D528E" w:rsidRPr="00650C50">
          <w:rPr>
            <w:rStyle w:val="Hypertextovodkaz"/>
            <w:noProof/>
          </w:rPr>
          <w:t>Seznam příloh</w:t>
        </w:r>
        <w:r w:rsidR="004D528E">
          <w:rPr>
            <w:noProof/>
            <w:webHidden/>
          </w:rPr>
          <w:tab/>
        </w:r>
        <w:r w:rsidR="004D528E">
          <w:rPr>
            <w:noProof/>
            <w:webHidden/>
          </w:rPr>
          <w:fldChar w:fldCharType="begin"/>
        </w:r>
        <w:r w:rsidR="004D528E">
          <w:rPr>
            <w:noProof/>
            <w:webHidden/>
          </w:rPr>
          <w:instrText xml:space="preserve"> PAGEREF _Toc501040309 \h </w:instrText>
        </w:r>
        <w:r w:rsidR="004D528E">
          <w:rPr>
            <w:noProof/>
            <w:webHidden/>
          </w:rPr>
        </w:r>
        <w:r w:rsidR="004D528E">
          <w:rPr>
            <w:noProof/>
            <w:webHidden/>
          </w:rPr>
          <w:fldChar w:fldCharType="separate"/>
        </w:r>
        <w:r w:rsidR="004D528E">
          <w:rPr>
            <w:noProof/>
            <w:webHidden/>
          </w:rPr>
          <w:t>7</w:t>
        </w:r>
        <w:r w:rsidR="004D528E">
          <w:rPr>
            <w:noProof/>
            <w:webHidden/>
          </w:rPr>
          <w:fldChar w:fldCharType="end"/>
        </w:r>
      </w:hyperlink>
    </w:p>
    <w:p w14:paraId="42B7F5C4" w14:textId="6985BF12" w:rsidR="001F6A0E" w:rsidRPr="00DB13AF" w:rsidRDefault="00394604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265C4A87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501040303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3DA3ED37" w14:textId="77777777" w:rsidR="007C0393" w:rsidRDefault="0038005E" w:rsidP="006D3D95">
      <w:pPr>
        <w:pStyle w:val="2sltext"/>
        <w:keepNext/>
      </w:pPr>
      <w:r>
        <w:t>Zadavatel v souladu s § 73 zákona požaduje prokázání</w:t>
      </w:r>
      <w:r w:rsidR="007C0393">
        <w:t>:</w:t>
      </w:r>
    </w:p>
    <w:p w14:paraId="54D03E75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53F8E26C" w14:textId="77777777" w:rsidR="007C0393" w:rsidRDefault="007C0393" w:rsidP="007C0393">
      <w:pPr>
        <w:pStyle w:val="3seznam"/>
      </w:pPr>
      <w:r>
        <w:t xml:space="preserve">profesní </w:t>
      </w:r>
      <w:r w:rsidR="0007761E">
        <w:t>způsobilosti podle § 77 zákona</w:t>
      </w:r>
      <w:r w:rsidR="00A3238B">
        <w:t>,</w:t>
      </w:r>
    </w:p>
    <w:p w14:paraId="0B89C54E" w14:textId="77777777" w:rsidR="005A16F9" w:rsidRPr="00FE38D2" w:rsidRDefault="0007761E" w:rsidP="0007761E">
      <w:pPr>
        <w:pStyle w:val="3seznam"/>
      </w:pPr>
      <w:r w:rsidRPr="00FE38D2">
        <w:t>technické kvalifikace podle § 79</w:t>
      </w:r>
      <w:r w:rsidR="007C0393" w:rsidRPr="00FE38D2">
        <w:t xml:space="preserve"> zákona.</w:t>
      </w:r>
    </w:p>
    <w:p w14:paraId="3F62F064" w14:textId="77777777" w:rsidR="0038005E" w:rsidRPr="002860F7" w:rsidRDefault="0038005E" w:rsidP="0038005E">
      <w:pPr>
        <w:pStyle w:val="2sltext"/>
        <w:keepNext/>
      </w:pPr>
      <w:r w:rsidRPr="002860F7">
        <w:t>Zadavatel v souladu s § 73 zákona nepožaduje prokázání:</w:t>
      </w:r>
    </w:p>
    <w:p w14:paraId="51AD08DD" w14:textId="151B5D0B" w:rsidR="0038005E" w:rsidRPr="002860F7" w:rsidRDefault="0038005E" w:rsidP="0038005E">
      <w:pPr>
        <w:pStyle w:val="3seznam"/>
      </w:pPr>
      <w:r w:rsidRPr="002860F7">
        <w:t>ekonomické kvalifikace podle § 78 zákona</w:t>
      </w:r>
      <w:r w:rsidR="00FE38D2" w:rsidRPr="002860F7">
        <w:t>.</w:t>
      </w:r>
    </w:p>
    <w:p w14:paraId="273807B4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501040304"/>
      <w:r w:rsidRPr="00CD0200">
        <w:t xml:space="preserve">Základní </w:t>
      </w:r>
      <w:bookmarkEnd w:id="3"/>
      <w:r w:rsidR="0007761E">
        <w:t>způsobilost</w:t>
      </w:r>
      <w:bookmarkEnd w:id="4"/>
    </w:p>
    <w:p w14:paraId="2B8C39D1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D92CDF5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</w:p>
    <w:p w14:paraId="43F41156" w14:textId="2819D122" w:rsidR="004177A9" w:rsidRDefault="004177A9" w:rsidP="004177A9">
      <w:pPr>
        <w:pStyle w:val="3seznam"/>
      </w:pPr>
      <w:bookmarkStart w:id="7" w:name="_Ref458504709"/>
      <w:r w:rsidRPr="00FE10B8">
        <w:t xml:space="preserve">byl v zemi svého sídla v posledních 5 letech před zahájením </w:t>
      </w:r>
      <w:bookmarkStart w:id="8" w:name="_Hlk494751339"/>
      <w:r w:rsidR="00CD665F">
        <w:t>nabídkového</w:t>
      </w:r>
      <w:r w:rsidRPr="00FE10B8">
        <w:t xml:space="preserve"> </w:t>
      </w:r>
      <w:bookmarkEnd w:id="8"/>
      <w:r w:rsidRPr="00FE10B8">
        <w:t>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0549E836" w14:textId="77777777" w:rsidR="004177A9" w:rsidRDefault="004177A9" w:rsidP="004177A9">
      <w:pPr>
        <w:pStyle w:val="3seznam"/>
      </w:pPr>
      <w:bookmarkStart w:id="9" w:name="_Ref458504812"/>
      <w:r w:rsidRPr="00FE10B8">
        <w:t>má v České republice nebo v zemi svého sídla v evidenci daní zachycen splatný daňový nedoplatek,</w:t>
      </w:r>
      <w:bookmarkEnd w:id="9"/>
    </w:p>
    <w:p w14:paraId="7F5E1C88" w14:textId="77777777" w:rsidR="004177A9" w:rsidRDefault="004177A9" w:rsidP="004177A9">
      <w:pPr>
        <w:pStyle w:val="3seznam"/>
      </w:pPr>
      <w:bookmarkStart w:id="10" w:name="_Ref458504951"/>
      <w:r w:rsidRPr="00FE10B8">
        <w:t>má v České republice nebo v zemi svého sídla splatný nedoplatek na pojistném nebo na penále na veřejné zdravotní pojištění,</w:t>
      </w:r>
      <w:bookmarkEnd w:id="10"/>
    </w:p>
    <w:p w14:paraId="58798118" w14:textId="77777777" w:rsidR="004177A9" w:rsidRDefault="004177A9" w:rsidP="004177A9">
      <w:pPr>
        <w:pStyle w:val="3seznam"/>
      </w:pPr>
      <w:bookmarkStart w:id="11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1"/>
    </w:p>
    <w:p w14:paraId="485A60F1" w14:textId="77777777" w:rsidR="004177A9" w:rsidRDefault="004177A9" w:rsidP="004177A9">
      <w:pPr>
        <w:pStyle w:val="3seznam"/>
      </w:pPr>
      <w:bookmarkStart w:id="12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2"/>
    </w:p>
    <w:p w14:paraId="4E45D49E" w14:textId="1543D6DD" w:rsidR="004177A9" w:rsidRDefault="004177A9" w:rsidP="006D3D95">
      <w:pPr>
        <w:pStyle w:val="2sltext"/>
        <w:keepNext/>
      </w:pPr>
      <w:bookmarkStart w:id="13" w:name="_Ref458503897"/>
      <w:r w:rsidRPr="00FE10B8">
        <w:t>Je-li dodavatelem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3"/>
    </w:p>
    <w:p w14:paraId="67FA8DC8" w14:textId="77777777" w:rsidR="004177A9" w:rsidRDefault="004177A9" w:rsidP="004177A9">
      <w:pPr>
        <w:pStyle w:val="3seznam"/>
      </w:pPr>
      <w:r w:rsidRPr="00FE10B8">
        <w:t>tato právnická osoba,</w:t>
      </w:r>
    </w:p>
    <w:p w14:paraId="121E3070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B34F90D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2A4342B0" w14:textId="0178B242" w:rsidR="004177A9" w:rsidRDefault="004177A9" w:rsidP="006D3D95">
      <w:pPr>
        <w:pStyle w:val="2sltext"/>
        <w:keepNext/>
      </w:pPr>
      <w:r w:rsidRPr="0068589F">
        <w:t xml:space="preserve">Účastní-li se </w:t>
      </w:r>
      <w:r w:rsidR="00CD665F">
        <w:t>nabídkového</w:t>
      </w:r>
      <w:r w:rsidR="00CD665F" w:rsidRPr="00FE10B8">
        <w:t xml:space="preserve"> </w:t>
      </w:r>
      <w:r w:rsidRPr="0068589F">
        <w:t>řízení pobočka závodu</w:t>
      </w:r>
    </w:p>
    <w:p w14:paraId="7162210B" w14:textId="3943FB71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5C9A8B4B" w14:textId="6AD9AE86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394604">
        <w:fldChar w:fldCharType="begin"/>
      </w:r>
      <w:r>
        <w:instrText xml:space="preserve"> REF _Ref458503897 \n \h </w:instrText>
      </w:r>
      <w:r w:rsidR="00394604">
        <w:fldChar w:fldCharType="separate"/>
      </w:r>
      <w:r w:rsidR="004D528E">
        <w:t>2.2</w:t>
      </w:r>
      <w:r w:rsidR="00394604">
        <w:fldChar w:fldCharType="end"/>
      </w:r>
      <w:r>
        <w:t xml:space="preserve"> </w:t>
      </w:r>
      <w:r w:rsidR="00A577C7" w:rsidRPr="00A577C7">
        <w:t xml:space="preserve">kvalifikační dokumentace </w:t>
      </w:r>
      <w:r w:rsidRPr="0068589F">
        <w:t>a vedoucí pobočky závodu.</w:t>
      </w:r>
    </w:p>
    <w:p w14:paraId="6A29F707" w14:textId="77777777" w:rsidR="004177A9" w:rsidRDefault="004177A9" w:rsidP="006D3D95">
      <w:pPr>
        <w:pStyle w:val="2sltext"/>
        <w:keepNext/>
      </w:pPr>
      <w:bookmarkStart w:id="14" w:name="_Ref458672617"/>
      <w:bookmarkStart w:id="15" w:name="_Ref464578322"/>
      <w:r w:rsidRPr="0068589F">
        <w:t>Dodavatel prokazuje splnění podmínek základní způsobilosti ve vztahu k České republice předložením</w:t>
      </w:r>
      <w:bookmarkEnd w:id="14"/>
      <w:bookmarkEnd w:id="15"/>
    </w:p>
    <w:p w14:paraId="66F6B2FD" w14:textId="6E3147C5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4D528E">
        <w:t>2.1 písm. a)</w:t>
      </w:r>
      <w:r w:rsidR="00394604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213D7FE2" w14:textId="28EC41F0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4D528E">
        <w:t>2.1 písm. b)</w:t>
      </w:r>
      <w:r w:rsidR="00394604">
        <w:fldChar w:fldCharType="end"/>
      </w:r>
      <w:r w:rsidR="00237190">
        <w:t> kvalifikační dokumentace,</w:t>
      </w:r>
    </w:p>
    <w:p w14:paraId="4F5FD120" w14:textId="44EA6FA2" w:rsidR="004177A9" w:rsidRDefault="004177A9" w:rsidP="004177A9">
      <w:pPr>
        <w:pStyle w:val="3seznam"/>
      </w:pPr>
      <w:bookmarkStart w:id="16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4D528E">
        <w:t>2.1 písm. b)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29E6922A" w14:textId="7A096EBF" w:rsidR="004177A9" w:rsidRDefault="004177A9" w:rsidP="004177A9">
      <w:pPr>
        <w:pStyle w:val="3seznam"/>
      </w:pPr>
      <w:bookmarkStart w:id="17" w:name="_Ref464548289"/>
      <w:r w:rsidRPr="00CA449C">
        <w:t>písemného čestného prohlášení ve vztahu k</w:t>
      </w:r>
      <w:r>
        <w:t xml:space="preserve"> odst. </w:t>
      </w:r>
      <w:r w:rsidR="00394604">
        <w:fldChar w:fldCharType="begin"/>
      </w:r>
      <w:r>
        <w:instrText xml:space="preserve"> REF _Ref458504951 \w \h \d " písm. " </w:instrText>
      </w:r>
      <w:r w:rsidR="00394604">
        <w:fldChar w:fldCharType="separate"/>
      </w:r>
      <w:r w:rsidR="004D528E">
        <w:t>2.1 písm. c)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7"/>
    </w:p>
    <w:p w14:paraId="0D82316C" w14:textId="01038D66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394604">
        <w:fldChar w:fldCharType="begin"/>
      </w:r>
      <w:r>
        <w:instrText xml:space="preserve"> REF _Ref458505017 \w \h \d " písm. " </w:instrText>
      </w:r>
      <w:r w:rsidR="00394604">
        <w:fldChar w:fldCharType="separate"/>
      </w:r>
      <w:r w:rsidR="004D528E">
        <w:t>2.1 písm. d)</w:t>
      </w:r>
      <w:r w:rsidR="00394604">
        <w:fldChar w:fldCharType="end"/>
      </w:r>
      <w:r w:rsidR="00237190">
        <w:t> kvalifikační dokumentace</w:t>
      </w:r>
      <w:r w:rsidRPr="00CA449C">
        <w:t>,</w:t>
      </w:r>
    </w:p>
    <w:p w14:paraId="56AEBFBE" w14:textId="39AA932D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394604">
        <w:fldChar w:fldCharType="begin"/>
      </w:r>
      <w:r>
        <w:instrText xml:space="preserve"> REF _Ref458505055 \w \h \d " písm. " </w:instrText>
      </w:r>
      <w:r w:rsidR="00394604">
        <w:fldChar w:fldCharType="separate"/>
      </w:r>
      <w:r w:rsidR="004D528E">
        <w:t>2.1 písm. e)</w:t>
      </w:r>
      <w:r w:rsidR="00394604">
        <w:fldChar w:fldCharType="end"/>
      </w:r>
      <w:r w:rsidR="00237190">
        <w:t> kvalifikační dokumentace</w:t>
      </w:r>
      <w:r w:rsidRPr="00CA449C">
        <w:t>.</w:t>
      </w:r>
    </w:p>
    <w:p w14:paraId="325C6560" w14:textId="77777777" w:rsidR="007C0393" w:rsidRPr="00CD0200" w:rsidRDefault="007C0393" w:rsidP="007C0393">
      <w:pPr>
        <w:pStyle w:val="1nadpis"/>
      </w:pPr>
      <w:bookmarkStart w:id="18" w:name="_Toc445822537"/>
      <w:bookmarkStart w:id="19" w:name="_Toc501040305"/>
      <w:r w:rsidRPr="00CD0200">
        <w:t xml:space="preserve">Profesní </w:t>
      </w:r>
      <w:bookmarkEnd w:id="18"/>
      <w:r w:rsidR="00CC525A">
        <w:t>způsobilost</w:t>
      </w:r>
      <w:bookmarkEnd w:id="19"/>
    </w:p>
    <w:p w14:paraId="1DA9E58D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9D80540" w14:textId="77777777" w:rsidR="007C0393" w:rsidRPr="00E17C5B" w:rsidRDefault="00572A27" w:rsidP="00572A27">
      <w:pPr>
        <w:pStyle w:val="2sltext"/>
      </w:pPr>
      <w:bookmarkStart w:id="20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0"/>
    </w:p>
    <w:p w14:paraId="468CB213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E984EE2" w14:textId="069F80E9" w:rsidR="00572A27" w:rsidRDefault="00572A27" w:rsidP="00572A27">
      <w:pPr>
        <w:pStyle w:val="2sltext"/>
      </w:pPr>
      <w:r w:rsidRPr="00572A27">
        <w:t>Zadavatel v souladu s § 77 odst. 2 písm. a) zákona požaduje, aby dodavatel předložil doklad, že je oprávněn podnikat v rozsahu odpovídajícímu předmětu zakázky, pokud jiné právní předpisy takové oprávnění vyžadují.</w:t>
      </w:r>
    </w:p>
    <w:p w14:paraId="0ECD1E49" w14:textId="0B7721B6" w:rsidR="007C0393" w:rsidRPr="00FE38D2" w:rsidRDefault="00572A27" w:rsidP="00027317">
      <w:pPr>
        <w:pStyle w:val="2sltext"/>
      </w:pPr>
      <w:r w:rsidRPr="00FE38D2">
        <w:t>Zadavatel po</w:t>
      </w:r>
      <w:r w:rsidR="00FE38D2" w:rsidRPr="00FE38D2">
        <w:t xml:space="preserve">žaduje, aby dodavatel předložil </w:t>
      </w:r>
      <w:r w:rsidR="007C0393" w:rsidRPr="00FE38D2">
        <w:t xml:space="preserve">příslušné živnostenské oprávnění či licenci, a to </w:t>
      </w:r>
      <w:r w:rsidR="003C7E94">
        <w:t>licenci k provozování veřejn</w:t>
      </w:r>
      <w:r w:rsidR="00027317">
        <w:t>é</w:t>
      </w:r>
      <w:r w:rsidR="003C7E94">
        <w:t xml:space="preserve"> osobní drážní doprav</w:t>
      </w:r>
      <w:r w:rsidR="00027317">
        <w:t xml:space="preserve">y dle zákona č. </w:t>
      </w:r>
      <w:r w:rsidR="00027317" w:rsidRPr="00027317">
        <w:t>266/1994</w:t>
      </w:r>
      <w:r w:rsidR="00027317">
        <w:t xml:space="preserve"> Sb., o drahách, ve znění pozdějších předpisů</w:t>
      </w:r>
      <w:ins w:id="21" w:author="Word Document Comparison" w:date="2023-11-20T10:30:00Z">
        <w:r w:rsidR="00817AE2">
          <w:t xml:space="preserve"> (dále jen „</w:t>
        </w:r>
        <w:r w:rsidR="00817AE2" w:rsidRPr="00817AE2">
          <w:rPr>
            <w:b/>
            <w:bCs/>
            <w:i/>
            <w:iCs/>
          </w:rPr>
          <w:t>ZoD</w:t>
        </w:r>
        <w:r w:rsidR="00817AE2">
          <w:t>“)</w:t>
        </w:r>
        <w:r w:rsidR="00027317">
          <w:t>,</w:t>
        </w:r>
      </w:ins>
      <w:del w:id="22" w:author="Word Document Comparison" w:date="2023-11-20T10:30:00Z">
        <w:r w:rsidR="00027317">
          <w:delText>,</w:delText>
        </w:r>
      </w:del>
      <w:r w:rsidR="00FE38D2" w:rsidRPr="00FE38D2">
        <w:t xml:space="preserve"> nebo je</w:t>
      </w:r>
      <w:r w:rsidR="00027317">
        <w:t>jí</w:t>
      </w:r>
      <w:r w:rsidR="00FE38D2" w:rsidRPr="00FE38D2">
        <w:t xml:space="preserve"> ekvivalent.</w:t>
      </w:r>
    </w:p>
    <w:p w14:paraId="74550128" w14:textId="77777777" w:rsidR="0028320A" w:rsidRPr="00FE38D2" w:rsidRDefault="00817AE2" w:rsidP="00027317">
      <w:pPr>
        <w:pStyle w:val="2sltext"/>
        <w:rPr>
          <w:ins w:id="23" w:author="Word Document Comparison" w:date="2023-11-20T10:30:00Z"/>
        </w:rPr>
      </w:pPr>
      <w:ins w:id="24" w:author="Word Document Comparison" w:date="2023-11-20T10:30:00Z">
        <w:r w:rsidRPr="00FE38D2">
          <w:t xml:space="preserve">Zadavatel požaduje, aby dodavatel předložil </w:t>
        </w:r>
        <w:r w:rsidR="0028320A">
          <w:t>osvědčení dopravce podle Z</w:t>
        </w:r>
        <w:r>
          <w:t>oD, které představuje doklad o odborné</w:t>
        </w:r>
        <w:r w:rsidR="0028320A">
          <w:t xml:space="preserve"> způsobilosti v rozsahu odpovídajícímu </w:t>
        </w:r>
        <w:r>
          <w:t xml:space="preserve">předmětu </w:t>
        </w:r>
        <w:r w:rsidR="0028320A">
          <w:t>zakázky.</w:t>
        </w:r>
      </w:ins>
    </w:p>
    <w:p w14:paraId="6AF0320C" w14:textId="77777777" w:rsidR="0033496D" w:rsidRPr="00CD0200" w:rsidRDefault="0033496D" w:rsidP="0033496D">
      <w:pPr>
        <w:pStyle w:val="1nadpis"/>
      </w:pPr>
      <w:bookmarkStart w:id="25" w:name="_Toc501040306"/>
      <w:bookmarkStart w:id="26" w:name="_Toc445822538"/>
      <w:r>
        <w:t>Ekonomická kvalifikace</w:t>
      </w:r>
      <w:bookmarkEnd w:id="25"/>
    </w:p>
    <w:p w14:paraId="1BBCED33" w14:textId="77777777" w:rsidR="0033496D" w:rsidRPr="00081FBD" w:rsidRDefault="003E60AB" w:rsidP="0033496D">
      <w:pPr>
        <w:pStyle w:val="2margrubrika"/>
      </w:pPr>
      <w:r w:rsidRPr="00081FBD">
        <w:t>Ekonomická kvalifikace</w:t>
      </w:r>
      <w:r w:rsidR="0033496D" w:rsidRPr="00081FBD">
        <w:t xml:space="preserve"> podle § </w:t>
      </w:r>
      <w:r w:rsidRPr="00081FBD">
        <w:t>78</w:t>
      </w:r>
      <w:r w:rsidR="0033496D" w:rsidRPr="00081FBD">
        <w:t xml:space="preserve"> zákona</w:t>
      </w:r>
    </w:p>
    <w:p w14:paraId="0C4E7F59" w14:textId="77777777" w:rsidR="003E60AB" w:rsidRPr="00081FBD" w:rsidRDefault="003E60AB" w:rsidP="003E60AB">
      <w:pPr>
        <w:pStyle w:val="2sltext"/>
      </w:pPr>
      <w:r w:rsidRPr="00081FBD">
        <w:t>Zadavatel nepožaduje prokázání ekonomické kvalifikace.</w:t>
      </w:r>
    </w:p>
    <w:p w14:paraId="2990FBC0" w14:textId="77777777" w:rsidR="007C0393" w:rsidRPr="00180F72" w:rsidRDefault="00550EF6" w:rsidP="007C0393">
      <w:pPr>
        <w:pStyle w:val="1nadpis"/>
      </w:pPr>
      <w:bookmarkStart w:id="27" w:name="_Toc501040307"/>
      <w:r>
        <w:t>Technická kvalifikace</w:t>
      </w:r>
      <w:bookmarkEnd w:id="26"/>
      <w:bookmarkEnd w:id="27"/>
    </w:p>
    <w:p w14:paraId="2E5F2D29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požaduje:</w:t>
      </w:r>
    </w:p>
    <w:p w14:paraId="1587F0A1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1B2711FA" w14:textId="404E04A6" w:rsidR="003C2D6C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7C00A2">
            <w:rPr>
              <w:rStyle w:val="Styl6"/>
            </w:rPr>
            <w:t>služeb</w:t>
          </w:r>
        </w:sdtContent>
      </w:sdt>
      <w:r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7C00A2">
            <w:rPr>
              <w:rStyle w:val="Styl6"/>
            </w:rPr>
            <w:t>poslední 3 roky</w:t>
          </w:r>
        </w:sdtContent>
      </w:sdt>
      <w:r>
        <w:t xml:space="preserve"> před zahájením </w:t>
      </w:r>
      <w:r w:rsidR="00CD665F">
        <w:t>nabídkového</w:t>
      </w:r>
      <w:r w:rsidR="00CD665F" w:rsidRPr="00FE10B8">
        <w:t xml:space="preserve"> </w:t>
      </w:r>
      <w:r>
        <w:t>řízení, včetně uvedení ceny a doby jejich poskytnutí a identifikace objednatele.</w:t>
      </w:r>
    </w:p>
    <w:p w14:paraId="44E97438" w14:textId="28D41901" w:rsidR="000C1B73" w:rsidRDefault="000C1B73" w:rsidP="000C1B73">
      <w:pPr>
        <w:pStyle w:val="2sltext"/>
      </w:pPr>
      <w:r w:rsidRPr="000E5535">
        <w:t xml:space="preserve">Seznam </w:t>
      </w:r>
      <w:r w:rsidR="0040570D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7C00A2">
            <w:rPr>
              <w:rStyle w:val="Styl7"/>
            </w:rPr>
            <w:t>služeb</w:t>
          </w:r>
        </w:sdtContent>
      </w:sdt>
      <w:r w:rsidR="002544C1" w:rsidRPr="000E5535">
        <w:t xml:space="preserve"> </w:t>
      </w:r>
      <w:r w:rsidR="00624B1B" w:rsidRPr="00701317">
        <w:t xml:space="preserve">ve formě čestného prohlášení </w:t>
      </w:r>
      <w:r w:rsidRPr="000E5535">
        <w:t>zadavatel doporučuje zpracovat podle předlohy (</w:t>
      </w:r>
      <w:r w:rsidR="00FB34AE">
        <w:fldChar w:fldCharType="begin"/>
      </w:r>
      <w:r w:rsidR="00FB34AE">
        <w:instrText xml:space="preserve"> REF _Ref494753360 \r \h </w:instrText>
      </w:r>
      <w:r w:rsidR="00FB34AE">
        <w:fldChar w:fldCharType="separate"/>
      </w:r>
      <w:r w:rsidR="004D528E">
        <w:t>Příloha č. 1</w:t>
      </w:r>
      <w:r w:rsidR="00FB34AE">
        <w:fldChar w:fldCharType="end"/>
      </w:r>
      <w:r w:rsidRPr="000E5535">
        <w:t xml:space="preserve"> </w:t>
      </w:r>
      <w:r w:rsidR="001E20B4">
        <w:t>kvalifikační dokumentace</w:t>
      </w:r>
      <w:r w:rsidRPr="000E5535">
        <w:t>)</w:t>
      </w:r>
      <w:r>
        <w:t>.</w:t>
      </w:r>
    </w:p>
    <w:p w14:paraId="4B1C5E5C" w14:textId="6D2C1FC7" w:rsidR="007C0393" w:rsidRPr="000E5535" w:rsidRDefault="00D814D4" w:rsidP="00AB337E">
      <w:pPr>
        <w:pStyle w:val="2sltext"/>
      </w:pPr>
      <w:r w:rsidRPr="00D814D4">
        <w:rPr>
          <w:rFonts w:asciiTheme="minorHAnsi" w:hAnsiTheme="minorHAnsi"/>
        </w:rPr>
        <w:t>Z předložených dokladů musí jednoznačně vyplývat, že dodavatel ve stanovené době poskytnul významné služby spočívající v</w:t>
      </w:r>
      <w:r w:rsidR="00AB337E">
        <w:rPr>
          <w:rFonts w:asciiTheme="minorHAnsi" w:hAnsiTheme="minorHAnsi"/>
        </w:rPr>
        <w:t xml:space="preserve"> poskytování </w:t>
      </w:r>
      <w:r w:rsidR="00AB337E">
        <w:t>služeb v</w:t>
      </w:r>
      <w:r w:rsidR="000C0747">
        <w:t xml:space="preserve"> osobní </w:t>
      </w:r>
      <w:r w:rsidR="00AB337E">
        <w:t>drážní dopravě, a to alespoň v rozsahu 1.000.000 vlakových kilometrů v součtu za poslední 3 roky</w:t>
      </w:r>
      <w:r w:rsidRPr="00D814D4">
        <w:rPr>
          <w:rFonts w:asciiTheme="minorHAnsi" w:hAnsiTheme="minorHAnsi"/>
        </w:rPr>
        <w:t>.</w:t>
      </w:r>
    </w:p>
    <w:p w14:paraId="5C1B5EAB" w14:textId="77777777" w:rsidR="007C0393" w:rsidRPr="00736ABB" w:rsidRDefault="007C0393" w:rsidP="007C0393">
      <w:pPr>
        <w:pStyle w:val="1nadpis"/>
      </w:pPr>
      <w:bookmarkStart w:id="28" w:name="_Toc484673673"/>
      <w:bookmarkStart w:id="29" w:name="_Toc484673674"/>
      <w:bookmarkStart w:id="30" w:name="_Toc484673675"/>
      <w:bookmarkStart w:id="31" w:name="_Toc484673676"/>
      <w:bookmarkStart w:id="32" w:name="_Toc484673677"/>
      <w:bookmarkStart w:id="33" w:name="_Toc484673678"/>
      <w:bookmarkStart w:id="34" w:name="_Toc484673679"/>
      <w:bookmarkStart w:id="35" w:name="_Toc484673680"/>
      <w:bookmarkStart w:id="36" w:name="_Toc484673681"/>
      <w:bookmarkStart w:id="37" w:name="_Toc484673682"/>
      <w:bookmarkStart w:id="38" w:name="_Toc484673683"/>
      <w:bookmarkStart w:id="39" w:name="_Toc484673684"/>
      <w:bookmarkStart w:id="40" w:name="_Toc484673685"/>
      <w:bookmarkStart w:id="41" w:name="_Toc484673686"/>
      <w:bookmarkStart w:id="42" w:name="_Toc484673687"/>
      <w:bookmarkStart w:id="43" w:name="_Toc484673688"/>
      <w:bookmarkStart w:id="44" w:name="_Toc484673689"/>
      <w:bookmarkStart w:id="45" w:name="_Toc484673690"/>
      <w:bookmarkStart w:id="46" w:name="_Toc484673691"/>
      <w:bookmarkStart w:id="47" w:name="_Toc484673692"/>
      <w:bookmarkStart w:id="48" w:name="_Toc427148199"/>
      <w:bookmarkStart w:id="49" w:name="_Toc427760337"/>
      <w:bookmarkStart w:id="50" w:name="_Toc445822540"/>
      <w:bookmarkStart w:id="51" w:name="_Toc501040308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736ABB">
        <w:t>Společná ustanovení ke kvalifikaci</w:t>
      </w:r>
      <w:bookmarkEnd w:id="48"/>
      <w:bookmarkEnd w:id="49"/>
      <w:bookmarkEnd w:id="50"/>
      <w:bookmarkEnd w:id="51"/>
    </w:p>
    <w:p w14:paraId="210B9F37" w14:textId="77777777" w:rsidR="00915BC9" w:rsidRPr="00736ABB" w:rsidRDefault="00915BC9" w:rsidP="00915BC9">
      <w:pPr>
        <w:pStyle w:val="2margrubrika"/>
      </w:pPr>
      <w:bookmarkStart w:id="52" w:name="_Toc427148200"/>
      <w:r w:rsidRPr="00736ABB">
        <w:t>Prokazování kvalifikace získané v zahraničí</w:t>
      </w:r>
    </w:p>
    <w:p w14:paraId="55E7B35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34D7A01E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4F266960" w14:textId="77777777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podle § 77 odst. 1 každý dodavatel samostatně.</w:t>
      </w:r>
    </w:p>
    <w:p w14:paraId="0FA576D9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59CD16AE" w14:textId="7E3DC6A9" w:rsidR="00915BC9" w:rsidRPr="00736ABB" w:rsidRDefault="00A577C7" w:rsidP="00915BC9">
      <w:pPr>
        <w:pStyle w:val="2sltext"/>
      </w:pPr>
      <w:bookmarkStart w:id="53" w:name="_Ref142295126"/>
      <w:r>
        <w:t>Dodavatel může ekonomickou kvalifikaci, technickou kvalifikaci nebo profesní způsobilost s výjimkou kritéria podle § 77 odst. 1</w:t>
      </w:r>
      <w:bookmarkEnd w:id="53"/>
      <w:r>
        <w:t xml:space="preserve"> požadovanou zadavatelem prokázat prostřednictvím jiných osob. Dodavatel je v takovém případě povinen zadavateli předložit</w:t>
      </w:r>
    </w:p>
    <w:p w14:paraId="2BEC05BA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18A4755B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7836F427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6F418309" w14:textId="235F6E48" w:rsidR="00915BC9" w:rsidRPr="00736ABB" w:rsidRDefault="00011F02" w:rsidP="00915BC9">
      <w:pPr>
        <w:pStyle w:val="3seznam"/>
      </w:pPr>
      <w:bookmarkStart w:id="54" w:name="_Ref458671837"/>
      <w:r>
        <w:t>smlouvu nebo jinou osobou podepsané potvrzení o její existenci, jejímž obsahem je závazek jiné osoby k poskytnutí plnění určeného k plnění veřejné zakázky nebo k poskytnutí věcí nebo práv, s nimiž bude dodavatel oprávněn disponovat při plnění veřejné zakázky, a to alespoň v rozsahu, v jakém jiná osoba prokázala kvalifikaci za dodavatele.</w:t>
      </w:r>
      <w:bookmarkEnd w:id="54"/>
    </w:p>
    <w:p w14:paraId="3F4CEEAD" w14:textId="69A46077" w:rsidR="00915BC9" w:rsidRDefault="00011F02" w:rsidP="00915BC9">
      <w:pPr>
        <w:pStyle w:val="2sltext"/>
      </w:pPr>
      <w:r>
        <w:t xml:space="preserve">Má se za to, že požadavek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kvalifikační dokumentace je splněn, pokud z obsahu smlouvy nebo potvrzení o její existenci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vyplývá závazek jiné osoby plnit veřejnou zakázku společně a nerozdílně s dodavatelem; Prokazuje-li dodavatel prostřednictvím jiné osoby kvalifikaci a předkládá doklady podle § 79 odst. 2 písm. a), b) nebo d) zákona vztahující se k takové osobě, musí ze smlouvy nebo potvrzení o její existenci podle odst. </w:t>
      </w:r>
      <w:r>
        <w:fldChar w:fldCharType="begin"/>
      </w:r>
      <w:r>
        <w:instrText xml:space="preserve"> REF _Ref458671837 \w \h \d " písm. "  \* MERGEFORMAT </w:instrText>
      </w:r>
      <w:r>
        <w:fldChar w:fldCharType="separate"/>
      </w:r>
      <w:r>
        <w:t>6.3 písm. d)</w:t>
      </w:r>
      <w:r>
        <w:fldChar w:fldCharType="end"/>
      </w:r>
      <w:r>
        <w:t xml:space="preserve"> kvalifikační dokumentace vyplývat závazek, že jiná osoba bude vykonávat stavební práce či služby, ke kterým se prokazované kritérium kvalifikace vztahuje.</w:t>
      </w:r>
    </w:p>
    <w:p w14:paraId="2D665AFD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4ABD6FD4" w14:textId="489C40A4" w:rsidR="00881C93" w:rsidRPr="00280884" w:rsidRDefault="00011F02" w:rsidP="00915BC9">
      <w:pPr>
        <w:pStyle w:val="2sltext"/>
      </w:pPr>
      <w:r>
        <w:rPr>
          <w:b/>
        </w:rPr>
        <w:t xml:space="preserve">Doklady o kvalifikaci předkládá dodavatel v nabídce v prostých kopiích. </w:t>
      </w:r>
      <w:r>
        <w:rPr>
          <w:bCs/>
        </w:rPr>
        <w:t>Dodavatel je však oprávněn předložit doklady o kvalifikaci v nabídce v originále nebo úředně ověřené kopii. Zadavatel může postupem podle § 46 odst. 1 zákona požadovat předložení originálu nebo úředně ověřené kopie dokladu o kvalifikaci.</w:t>
      </w:r>
    </w:p>
    <w:p w14:paraId="67468947" w14:textId="7D4851F8" w:rsidR="00280884" w:rsidRPr="00881C93" w:rsidRDefault="00280884" w:rsidP="00280884">
      <w:pPr>
        <w:pStyle w:val="2sltext"/>
      </w:pPr>
      <w:r>
        <w:t>Zadavatel v souladu s § 86 odst. 1 zákona za účelem prokázání kvalifikace přednostně vyžaduje doklady evidované v systému, který identifikuje doklady k prokázání splnění kvalifikace (systém e</w:t>
      </w:r>
      <w:r>
        <w:noBreakHyphen/>
        <w:t>Certis).</w:t>
      </w:r>
    </w:p>
    <w:p w14:paraId="607802A3" w14:textId="6A436838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7C00A2">
            <w:rPr>
              <w:rStyle w:val="Styl8"/>
            </w:rPr>
            <w:t>může</w:t>
          </w:r>
        </w:sdtContent>
      </w:sdt>
      <w:r>
        <w:rPr>
          <w:b/>
        </w:rPr>
        <w:t xml:space="preserve"> předložení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</w:t>
      </w:r>
      <w:r w:rsidR="00011F02">
        <w:rPr>
          <w:b/>
        </w:rPr>
        <w:t xml:space="preserve">písemným </w:t>
      </w:r>
      <w:r w:rsidR="00915BC9" w:rsidRPr="00881C93">
        <w:rPr>
          <w:b/>
        </w:rPr>
        <w:t>čestným prohlášením</w:t>
      </w:r>
      <w:r w:rsidR="00096478">
        <w:t xml:space="preserve">. </w:t>
      </w:r>
      <w:r w:rsidR="00A863EE" w:rsidRPr="00A863EE">
        <w:rPr>
          <w:b/>
        </w:rPr>
        <w:t>Zadavatel doporučuje zpracovat čestné prohlášení dle předlohy (</w:t>
      </w:r>
      <w:r w:rsidR="0070248E">
        <w:rPr>
          <w:b/>
        </w:rPr>
        <w:fldChar w:fldCharType="begin"/>
      </w:r>
      <w:r w:rsidR="0070248E">
        <w:rPr>
          <w:b/>
        </w:rPr>
        <w:instrText xml:space="preserve"> REF _Ref494753360 \r \h </w:instrText>
      </w:r>
      <w:r w:rsidR="0070248E">
        <w:rPr>
          <w:b/>
        </w:rPr>
      </w:r>
      <w:r w:rsidR="0070248E">
        <w:rPr>
          <w:b/>
        </w:rPr>
        <w:fldChar w:fldCharType="separate"/>
      </w:r>
      <w:r w:rsidR="004D528E">
        <w:rPr>
          <w:b/>
        </w:rPr>
        <w:t>Příloha č. 1</w:t>
      </w:r>
      <w:r w:rsidR="0070248E">
        <w:rPr>
          <w:b/>
        </w:rPr>
        <w:fldChar w:fldCharType="end"/>
      </w:r>
      <w:r w:rsidR="00A863EE" w:rsidRPr="00A863EE">
        <w:rPr>
          <w:b/>
        </w:rPr>
        <w:t xml:space="preserve"> kvalifikační dokumentace)</w:t>
      </w:r>
      <w:r w:rsidR="00A863EE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6BBF3A5F" w14:textId="162C157A" w:rsidR="00915BC9" w:rsidRDefault="00280884" w:rsidP="00915BC9">
      <w:pPr>
        <w:pStyle w:val="2sltext"/>
      </w:pPr>
      <w:r>
        <w:rPr>
          <w:b/>
        </w:rPr>
        <w:t>Doklady prokazující</w:t>
      </w:r>
      <w:r>
        <w:t xml:space="preserve"> </w:t>
      </w:r>
      <w:r>
        <w:rPr>
          <w:b/>
        </w:rPr>
        <w:t>základní způsobilost</w:t>
      </w:r>
      <w:r>
        <w:t xml:space="preserve"> </w:t>
      </w:r>
      <w:r>
        <w:rPr>
          <w:b/>
        </w:rPr>
        <w:t>podle § 74 zákona</w:t>
      </w:r>
      <w:r>
        <w:t xml:space="preserve"> (odst. </w:t>
      </w:r>
      <w:r>
        <w:fldChar w:fldCharType="begin"/>
      </w:r>
      <w:r>
        <w:instrText xml:space="preserve"> REF _Ref458501183 \r \h  \* MERGEFORMAT </w:instrText>
      </w:r>
      <w:r>
        <w:fldChar w:fldCharType="separate"/>
      </w:r>
      <w:r>
        <w:t>2.1</w:t>
      </w:r>
      <w:r>
        <w:fldChar w:fldCharType="end"/>
      </w:r>
      <w:r>
        <w:t xml:space="preserve"> kvalifikační dokumentace) </w:t>
      </w:r>
      <w:r>
        <w:rPr>
          <w:b/>
        </w:rPr>
        <w:t>musí prokazovat splnění požadovaného kritéria způsobilosti nejpozději</w:t>
      </w:r>
      <w:r>
        <w:t xml:space="preserve"> </w:t>
      </w:r>
      <w:r>
        <w:rPr>
          <w:b/>
        </w:rPr>
        <w:t>v době 3 měsíců přede dnem zahájení nabídkového řízení</w:t>
      </w:r>
      <w:r>
        <w:t>.</w:t>
      </w:r>
    </w:p>
    <w:p w14:paraId="2C16F7F9" w14:textId="2CAC9CB7" w:rsidR="00280884" w:rsidRDefault="00280884" w:rsidP="00915BC9">
      <w:pPr>
        <w:pStyle w:val="2sltext"/>
      </w:pPr>
      <w:r>
        <w:t>Dodavatel není povinen předložit zadavateli doklady osvědčující skutečnosti obsažené v jednotném evropském osvědčení pro veřejné zakázky, pokud zadavateli sdělí, ve kterém jiném nabídkovém řízení mu je již předložil.</w:t>
      </w:r>
    </w:p>
    <w:p w14:paraId="5412B281" w14:textId="28D1CDF3" w:rsidR="00280884" w:rsidRPr="0049247D" w:rsidRDefault="00280884" w:rsidP="00915BC9">
      <w:pPr>
        <w:pStyle w:val="2sltext"/>
      </w:pPr>
      <w:r>
        <w:rPr>
          <w:bCs/>
        </w:rPr>
        <w:t>Budete-li to zadavatel požadovat, je vybraný dodavatel povinen zadavateli předložit</w:t>
      </w:r>
      <w:r>
        <w:rPr>
          <w:b/>
        </w:rPr>
        <w:t xml:space="preserve"> originály nebo ověřené kopie </w:t>
      </w:r>
      <w:r>
        <w:rPr>
          <w:bCs/>
        </w:rPr>
        <w:t>dokladů o jeho kvalifikaci, pokud je zadavatel nemá k dispozici.</w:t>
      </w:r>
    </w:p>
    <w:p w14:paraId="398F2F1E" w14:textId="77777777" w:rsidR="00CD7115" w:rsidRPr="00191806" w:rsidRDefault="00CD7115" w:rsidP="00CD7115">
      <w:pPr>
        <w:pStyle w:val="2margrubrika"/>
        <w:rPr>
          <w:ins w:id="55" w:author="Word Document Comparison" w:date="2023-11-20T10:30:00Z"/>
        </w:rPr>
      </w:pPr>
      <w:ins w:id="56" w:author="Word Document Comparison" w:date="2023-11-20T10:30:00Z">
        <w:r w:rsidRPr="00191806">
          <w:t>Prokázání kvalifikace prostřednictvím výpisu ze seznamu kvalifikovaných dodavatelů</w:t>
        </w:r>
      </w:ins>
    </w:p>
    <w:p w14:paraId="450F7148" w14:textId="77777777" w:rsidR="00CD7115" w:rsidRPr="00191806" w:rsidRDefault="00CD7115" w:rsidP="00CD7115">
      <w:pPr>
        <w:pStyle w:val="2sltext"/>
        <w:rPr>
          <w:ins w:id="57" w:author="Word Document Comparison" w:date="2023-11-20T10:30:00Z"/>
        </w:rPr>
      </w:pPr>
      <w:ins w:id="58" w:author="Word Document Comparison" w:date="2023-11-20T10:30:00Z">
        <w:r w:rsidRPr="00191806">
          <w:t>Předloží-li dodavatel zadavateli výpis ze seznamu kvalifikovaných dodavatelů podle § 228 zákona (dále jen „</w:t>
        </w:r>
        <w:r w:rsidRPr="00191806">
          <w:rPr>
            <w:b/>
            <w:i/>
          </w:rPr>
          <w:t>výpis ze seznamu kvalifikovaných dodavatelů</w:t>
        </w:r>
        <w:r w:rsidRPr="00191806">
          <w:t>“), tento výpis nahrazuje doklad prokazující:</w:t>
        </w:r>
      </w:ins>
    </w:p>
    <w:p w14:paraId="7C79B9C2" w14:textId="77777777" w:rsidR="00CD7115" w:rsidRPr="00191806" w:rsidRDefault="00CD7115" w:rsidP="00CD7115">
      <w:pPr>
        <w:pStyle w:val="3seznam"/>
        <w:rPr>
          <w:ins w:id="59" w:author="Word Document Comparison" w:date="2023-11-20T10:30:00Z"/>
        </w:rPr>
      </w:pPr>
      <w:ins w:id="60" w:author="Word Document Comparison" w:date="2023-11-20T10:30:00Z">
        <w:r w:rsidRPr="00191806">
          <w:t>základní způsobilost podle § 74 zákona a</w:t>
        </w:r>
      </w:ins>
    </w:p>
    <w:p w14:paraId="64D8492D" w14:textId="77777777" w:rsidR="00CD7115" w:rsidRPr="00191806" w:rsidRDefault="00CD7115" w:rsidP="00CD7115">
      <w:pPr>
        <w:pStyle w:val="3seznam"/>
        <w:rPr>
          <w:ins w:id="61" w:author="Word Document Comparison" w:date="2023-11-20T10:30:00Z"/>
        </w:rPr>
      </w:pPr>
      <w:ins w:id="62" w:author="Word Document Comparison" w:date="2023-11-20T10:30:00Z">
        <w:r w:rsidRPr="00191806">
          <w:t>profesní způsobilost podle § 77 zákona v tom rozsahu, v jakém údaje ve výpisu ze seznamu kvalifikovaných dodavatelů prokazují splnění kritérií profesní způsobilosti.</w:t>
        </w:r>
      </w:ins>
    </w:p>
    <w:p w14:paraId="587C2D5F" w14:textId="77777777" w:rsidR="00CD7115" w:rsidRPr="00191806" w:rsidRDefault="00CD7115" w:rsidP="00CD7115">
      <w:pPr>
        <w:pStyle w:val="2sltext"/>
        <w:rPr>
          <w:ins w:id="63" w:author="Word Document Comparison" w:date="2023-11-20T10:30:00Z"/>
        </w:rPr>
      </w:pPr>
      <w:ins w:id="64" w:author="Word Document Comparison" w:date="2023-11-20T10:30:00Z">
        <w:r w:rsidRPr="00191806">
          <w:t>Zadavatel je povinen přijmout výpis ze seznamu kvalifikovaných dodavatelů, pokud k 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zákona.</w:t>
        </w:r>
      </w:ins>
    </w:p>
    <w:p w14:paraId="2EE5702D" w14:textId="77777777" w:rsidR="00CD7115" w:rsidRPr="00191806" w:rsidRDefault="00CD7115" w:rsidP="00CD7115">
      <w:pPr>
        <w:pStyle w:val="2sltext"/>
        <w:rPr>
          <w:ins w:id="65" w:author="Word Document Comparison" w:date="2023-11-20T10:30:00Z"/>
        </w:rPr>
      </w:pPr>
      <w:ins w:id="66" w:author="Word Document Comparison" w:date="2023-11-20T10:30:00Z">
        <w:r w:rsidRPr="00191806">
          <w:t>Stejně jako výpisem ze seznamu kvalifikovaných dodavatelů může dodavatel prokázat kvalifikaci osvědčením, které pochází z jiného členského státu, v němž má dodavatel sídlo, a které je obdobou výpisu ze seznamu kvalifikovaných dodavatelů.</w:t>
        </w:r>
      </w:ins>
    </w:p>
    <w:p w14:paraId="222F3205" w14:textId="6BDCB3B1" w:rsidR="00915BC9" w:rsidRPr="00952BF4" w:rsidRDefault="00915BC9" w:rsidP="00915BC9">
      <w:pPr>
        <w:pStyle w:val="2margrubrika"/>
      </w:pPr>
      <w:r w:rsidRPr="00952BF4">
        <w:t xml:space="preserve">Změny kvalifikace účastníka </w:t>
      </w:r>
      <w:r w:rsidR="00CD665F">
        <w:t>nabídkového</w:t>
      </w:r>
      <w:r w:rsidR="00CD665F" w:rsidRPr="00FE10B8">
        <w:t xml:space="preserve"> </w:t>
      </w:r>
      <w:r w:rsidRPr="00952BF4">
        <w:t>řízení</w:t>
      </w:r>
    </w:p>
    <w:p w14:paraId="079EA5B0" w14:textId="25F3194D" w:rsidR="00915BC9" w:rsidRPr="00952BF4" w:rsidRDefault="00915BC9" w:rsidP="00915BC9">
      <w:pPr>
        <w:pStyle w:val="2sltext"/>
      </w:pPr>
      <w:bookmarkStart w:id="67" w:name="_Ref459729667"/>
      <w:r w:rsidRPr="00952BF4">
        <w:t xml:space="preserve">Pokud po předložení dokladů nebo prohlášení o kvalifikaci dojde v průběhu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 ke změně kvalifikace účastníka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řízení, je účastník </w:t>
      </w:r>
      <w:r w:rsidR="00CD665F">
        <w:t>nabídkového</w:t>
      </w:r>
      <w:r w:rsidR="00CD665F" w:rsidRPr="00FE10B8">
        <w:t xml:space="preserve"> </w:t>
      </w:r>
      <w:r w:rsidRPr="00952BF4">
        <w:t xml:space="preserve">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</w:t>
      </w:r>
      <w:r w:rsidR="00CD665F">
        <w:t>nabídkového</w:t>
      </w:r>
      <w:r w:rsidR="00CD665F" w:rsidRPr="00FE10B8">
        <w:t xml:space="preserve"> </w:t>
      </w:r>
      <w:r w:rsidRPr="00952BF4">
        <w:t>řízení nevzniká, pokud je kvalifikace změněna takovým způsobem, že</w:t>
      </w:r>
      <w:bookmarkEnd w:id="67"/>
    </w:p>
    <w:p w14:paraId="6C47096E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015CFCD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675CFF33" w14:textId="4708CB38" w:rsidR="007C0393" w:rsidRDefault="00280884" w:rsidP="00915BC9">
      <w:pPr>
        <w:pStyle w:val="2sltext"/>
      </w:pPr>
      <w:r>
        <w:t xml:space="preserve">Zadavatel může vyloučit účastníka nabídkového řízení, pokud prokáže, že účastník nabídkového řízení nesplnil povinnost uvedenou v odst. </w:t>
      </w:r>
      <w:r>
        <w:fldChar w:fldCharType="begin"/>
      </w:r>
      <w:r>
        <w:instrText xml:space="preserve"> REF _Ref459729667 \r \h  \* MERGEFORMAT </w:instrText>
      </w:r>
      <w:r>
        <w:fldChar w:fldCharType="separate"/>
      </w:r>
      <w:r>
        <w:t>6.11</w:t>
      </w:r>
      <w:r>
        <w:fldChar w:fldCharType="end"/>
      </w:r>
      <w:r>
        <w:t xml:space="preserve"> kvalifikační dokumentace.</w:t>
      </w:r>
    </w:p>
    <w:p w14:paraId="3156E57F" w14:textId="77777777" w:rsidR="0049247D" w:rsidRPr="00F711DA" w:rsidRDefault="0049247D" w:rsidP="0049247D">
      <w:pPr>
        <w:pStyle w:val="2margrubrika"/>
      </w:pPr>
      <w:r w:rsidRPr="00F711DA">
        <w:t>Požadavek na prokázání kvalifikace poddodavatele</w:t>
      </w:r>
    </w:p>
    <w:p w14:paraId="6DAF11C6" w14:textId="7E0EFB7C" w:rsidR="0049247D" w:rsidRPr="00F711DA" w:rsidRDefault="0049247D" w:rsidP="0049247D">
      <w:pPr>
        <w:pStyle w:val="2sltext"/>
      </w:pPr>
      <w:r w:rsidRPr="00F711DA">
        <w:t xml:space="preserve">Zadavatel v souladu s § 85 zákona požaduje, aby účastník </w:t>
      </w:r>
      <w:r w:rsidR="00CD665F">
        <w:t>nabídkového</w:t>
      </w:r>
      <w:r w:rsidR="00CD665F" w:rsidRPr="00FE10B8">
        <w:t xml:space="preserve"> </w:t>
      </w:r>
      <w:r w:rsidRPr="00F711DA">
        <w:t>řízení předložil doklady prokazující základní způsobilost podle § 74 zákona a profesní způsobilost podle § 77 zákona jeho poddodavatelů.</w:t>
      </w:r>
    </w:p>
    <w:p w14:paraId="7049D48F" w14:textId="77777777" w:rsidR="0049247D" w:rsidRPr="00F711DA" w:rsidRDefault="0049247D" w:rsidP="0049247D">
      <w:pPr>
        <w:pStyle w:val="2sltext"/>
      </w:pPr>
      <w:r w:rsidRPr="00F711DA">
        <w:t>Zadavatel požaduje prokázání:</w:t>
      </w:r>
    </w:p>
    <w:p w14:paraId="5B6C6710" w14:textId="77777777" w:rsidR="0049247D" w:rsidRPr="00F711DA" w:rsidRDefault="0049247D" w:rsidP="0049247D">
      <w:pPr>
        <w:pStyle w:val="3seznam"/>
      </w:pPr>
      <w:r w:rsidRPr="00F711DA">
        <w:t>základní způsobilosti poddodavatelů v rozsahu § 74 zákona,</w:t>
      </w:r>
    </w:p>
    <w:p w14:paraId="68BAA70E" w14:textId="4745B433" w:rsidR="0049247D" w:rsidRPr="00F711DA" w:rsidRDefault="0049247D" w:rsidP="0049247D">
      <w:pPr>
        <w:pStyle w:val="3seznam"/>
      </w:pPr>
      <w:r w:rsidRPr="00F711DA">
        <w:t xml:space="preserve">profesní způsobilosti poddodavatelů </w:t>
      </w:r>
      <w:r w:rsidR="0011280E">
        <w:t xml:space="preserve">dle </w:t>
      </w:r>
      <w:r w:rsidRPr="00F711DA">
        <w:t xml:space="preserve">§ 77 odst. </w:t>
      </w:r>
      <w:r w:rsidR="002C6714" w:rsidRPr="00F711DA">
        <w:t>2 písm. a)</w:t>
      </w:r>
      <w:r w:rsidR="004121B7" w:rsidRPr="00F711DA">
        <w:t xml:space="preserve"> zákona</w:t>
      </w:r>
      <w:r w:rsidR="0011280E">
        <w:t xml:space="preserve"> </w:t>
      </w:r>
      <w:r w:rsidR="0011280E" w:rsidRPr="00F711DA">
        <w:t>v</w:t>
      </w:r>
      <w:r w:rsidR="0011280E">
        <w:t> </w:t>
      </w:r>
      <w:r w:rsidR="0011280E" w:rsidRPr="00F711DA">
        <w:t>rozsahu</w:t>
      </w:r>
      <w:r w:rsidR="0011280E">
        <w:t>, v jakém se budou podílet na plnění zakázky, tj. pro činnosti, které budou při plnění zakázky vykonávat</w:t>
      </w:r>
      <w:r w:rsidRPr="00F711DA">
        <w:t>.</w:t>
      </w:r>
    </w:p>
    <w:p w14:paraId="5BA7A08C" w14:textId="1F6EDED8" w:rsidR="0049247D" w:rsidRPr="00F711DA" w:rsidRDefault="0049247D" w:rsidP="0049247D">
      <w:pPr>
        <w:pStyle w:val="2sltext"/>
      </w:pPr>
      <w:r w:rsidRPr="00F711DA">
        <w:t>Zadavatel požaduje prokázat kvalifikaci poddodavatelů stejným způsob</w:t>
      </w:r>
      <w:r w:rsidR="003F4779" w:rsidRPr="00F711DA">
        <w:t>em jako kvalifikaci dodavatele.</w:t>
      </w:r>
    </w:p>
    <w:p w14:paraId="48C6FA3E" w14:textId="063DADF4" w:rsidR="0049247D" w:rsidRDefault="00280884" w:rsidP="0049247D">
      <w:pPr>
        <w:pStyle w:val="2sltext"/>
      </w:pPr>
      <w:r>
        <w:t>Zadavatel může požadovat nahrazení poddodavatele, který neprokáže splnění zadavatelem požadovaných kritérií způsobilosti</w:t>
      </w:r>
      <w:r>
        <w:rPr>
          <w:rStyle w:val="upd"/>
        </w:rPr>
        <w:t>, nebo v případě jeho nezpůsobilosti; důvody nezpůsobilosti se posuzují podle § 48 odst. 5 nebo 6 zákona obdobně</w:t>
      </w:r>
      <w:r>
        <w:t>. V takovém případě musí dodavatel poddodavatele nahradit nejpozději do konce zadavatelem stanovené přiměřené lhůty. Tuto lhůtu může zadavatel prodloužit nebo prominout její zmeškání. Pokud nedojde k nahrazení poddodavatele podle tohoto odstavce a nabídkové řízení není do té doby ukončeno, zadavatel může účastníka nabídkového řízení vyloučit.</w:t>
      </w:r>
    </w:p>
    <w:p w14:paraId="25BFB62C" w14:textId="77777777" w:rsidR="009B3871" w:rsidRDefault="009B3871" w:rsidP="009B3871">
      <w:pPr>
        <w:pStyle w:val="2margrubrika"/>
      </w:pPr>
      <w:r>
        <w:t>Prokázání kvalifikace prostřednictvím odkazu na informace v informačním systému veřejné správy</w:t>
      </w:r>
    </w:p>
    <w:p w14:paraId="46BC8EB3" w14:textId="77777777" w:rsidR="009B3871" w:rsidRDefault="009B3871" w:rsidP="009B3871">
      <w:pPr>
        <w:pStyle w:val="2sltext"/>
      </w:pPr>
      <w:r>
        <w:t>Povinnost předložit doklad o kvalifikaci může dodavatel splnit podle § 45 odst. 4 zákona odkazem na odpovídající informace vedené v informačním systému veřejné správy nebo v obdobném systému vedeném v jiném členském státu, který umožňuje neomezený dálkový přístup.</w:t>
      </w:r>
    </w:p>
    <w:p w14:paraId="4EA0F73D" w14:textId="4ABB4544" w:rsidR="009B3871" w:rsidRPr="00F711DA" w:rsidRDefault="009B3871" w:rsidP="009B3871">
      <w:pPr>
        <w:pStyle w:val="2sltext"/>
      </w:pPr>
      <w:r>
        <w:t>Takový odkaz musí obsahovat internetovou adresu a údaje pro přihlášení a vyhledání požadované informace, jsou-li takové údaje nezbytné.</w:t>
      </w:r>
    </w:p>
    <w:p w14:paraId="38D40A1A" w14:textId="77777777" w:rsidR="007C0393" w:rsidRPr="00FC74C4" w:rsidRDefault="007C0393" w:rsidP="007C0393">
      <w:pPr>
        <w:pStyle w:val="1nadpis"/>
      </w:pPr>
      <w:bookmarkStart w:id="68" w:name="_Toc331152230"/>
      <w:bookmarkStart w:id="69" w:name="_Toc390288273"/>
      <w:bookmarkStart w:id="70" w:name="_Toc427148203"/>
      <w:bookmarkStart w:id="71" w:name="_Toc427760341"/>
      <w:bookmarkStart w:id="72" w:name="_Toc445822544"/>
      <w:bookmarkStart w:id="73" w:name="_Toc501040309"/>
      <w:bookmarkStart w:id="74" w:name="OLE_LINK7"/>
      <w:bookmarkStart w:id="75" w:name="OLE_LINK8"/>
      <w:bookmarkStart w:id="76" w:name="_Ref213601575"/>
      <w:bookmarkEnd w:id="52"/>
      <w:r w:rsidRPr="00FC74C4">
        <w:t>Seznam příloh</w:t>
      </w:r>
      <w:bookmarkEnd w:id="68"/>
      <w:bookmarkEnd w:id="69"/>
      <w:bookmarkEnd w:id="70"/>
      <w:bookmarkEnd w:id="71"/>
      <w:bookmarkEnd w:id="72"/>
      <w:bookmarkEnd w:id="73"/>
    </w:p>
    <w:p w14:paraId="39945B24" w14:textId="1E587A5B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7C0393" w:rsidRPr="00FC5807">
        <w:t>:</w:t>
      </w:r>
    </w:p>
    <w:p w14:paraId="24A62B95" w14:textId="462F0E67" w:rsidR="00096478" w:rsidRPr="00F711DA" w:rsidRDefault="00B61BF6" w:rsidP="00A863EE">
      <w:pPr>
        <w:pStyle w:val="6Plohy"/>
        <w:numPr>
          <w:ilvl w:val="0"/>
          <w:numId w:val="45"/>
        </w:numPr>
        <w:ind w:left="1418" w:hanging="1418"/>
      </w:pPr>
      <w:bookmarkStart w:id="77" w:name="_Ref435164578"/>
      <w:bookmarkStart w:id="78" w:name="_Ref494753360"/>
      <w:r>
        <w:t>Č</w:t>
      </w:r>
      <w:r w:rsidR="007C0393" w:rsidRPr="00F711DA">
        <w:t xml:space="preserve">estné prohlášení o </w:t>
      </w:r>
      <w:bookmarkEnd w:id="77"/>
      <w:r w:rsidR="00CC03BE" w:rsidRPr="00F711DA">
        <w:t>způsobilosti</w:t>
      </w:r>
      <w:r w:rsidR="00A863EE">
        <w:t xml:space="preserve"> a kvalifikaci</w:t>
      </w:r>
      <w:bookmarkEnd w:id="74"/>
      <w:bookmarkEnd w:id="75"/>
      <w:bookmarkEnd w:id="76"/>
      <w:bookmarkEnd w:id="78"/>
    </w:p>
    <w:sectPr w:rsidR="00096478" w:rsidRPr="00F711DA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A08BB" w14:textId="77777777" w:rsidR="007C00A2" w:rsidRDefault="007C00A2" w:rsidP="00FE2559">
      <w:r>
        <w:separator/>
      </w:r>
    </w:p>
  </w:endnote>
  <w:endnote w:type="continuationSeparator" w:id="0">
    <w:p w14:paraId="023743E5" w14:textId="77777777" w:rsidR="007C00A2" w:rsidRDefault="007C00A2" w:rsidP="00FE2559">
      <w:r>
        <w:continuationSeparator/>
      </w:r>
    </w:p>
  </w:endnote>
  <w:endnote w:type="continuationNotice" w:id="1">
    <w:p w14:paraId="1BA74AE2" w14:textId="77777777" w:rsidR="007C00A2" w:rsidRDefault="007C0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42DA" w14:textId="413AFEBE" w:rsidR="00FD198F" w:rsidRPr="00A346BD" w:rsidRDefault="00FD198F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EF614E">
      <w:rPr>
        <w:rFonts w:ascii="Calibri" w:hAnsi="Calibri"/>
        <w:sz w:val="22"/>
      </w:rPr>
      <w:t>nabídkového</w:t>
    </w:r>
    <w:r>
      <w:rPr>
        <w:rFonts w:ascii="Calibri" w:hAnsi="Calibri"/>
        <w:sz w:val="22"/>
      </w:rPr>
      <w:t xml:space="preserve"> řízení </w:t>
    </w:r>
    <w:r w:rsidR="00EF614E">
      <w:rPr>
        <w:rFonts w:ascii="Calibri" w:hAnsi="Calibri"/>
        <w:b/>
        <w:sz w:val="22"/>
        <w:szCs w:val="22"/>
      </w:rPr>
      <w:t>JMK</w:t>
    </w:r>
    <w:r w:rsidR="00FE37AA">
      <w:rPr>
        <w:rFonts w:ascii="Calibri" w:hAnsi="Calibri"/>
        <w:b/>
        <w:sz w:val="22"/>
        <w:szCs w:val="22"/>
      </w:rPr>
      <w:t>N</w:t>
    </w:r>
    <w:r w:rsidR="005D76D3">
      <w:rPr>
        <w:rFonts w:ascii="Calibri" w:hAnsi="Calibri"/>
        <w:b/>
        <w:sz w:val="22"/>
        <w:szCs w:val="22"/>
      </w:rPr>
      <w:t>R</w:t>
    </w:r>
    <w:r w:rsidR="00FE37AA">
      <w:rPr>
        <w:rFonts w:ascii="Calibri" w:hAnsi="Calibri"/>
        <w:b/>
        <w:sz w:val="22"/>
        <w:szCs w:val="22"/>
      </w:rPr>
      <w:t>0622</w:t>
    </w:r>
    <w:r w:rsidR="00EF614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4D528E">
      <w:rPr>
        <w:rFonts w:ascii="Calibri" w:hAnsi="Calibri"/>
        <w:sz w:val="22"/>
      </w:rPr>
      <w:t>2</w:t>
    </w:r>
    <w:r w:rsidR="004D528E" w:rsidRPr="00A346BD">
      <w:rPr>
        <w:rFonts w:ascii="Calibri" w:hAnsi="Calibri"/>
        <w:sz w:val="22"/>
      </w:rPr>
      <w:t xml:space="preserve"> </w:t>
    </w:r>
    <w:r w:rsidR="00FE38D2"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4D528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4D528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DF1D" w14:textId="77777777" w:rsidR="007C00A2" w:rsidRDefault="007C00A2" w:rsidP="00FE2559">
      <w:r>
        <w:separator/>
      </w:r>
    </w:p>
  </w:footnote>
  <w:footnote w:type="continuationSeparator" w:id="0">
    <w:p w14:paraId="37D2006A" w14:textId="77777777" w:rsidR="007C00A2" w:rsidRDefault="007C00A2" w:rsidP="00FE2559">
      <w:r>
        <w:continuationSeparator/>
      </w:r>
    </w:p>
  </w:footnote>
  <w:footnote w:type="continuationNotice" w:id="1">
    <w:p w14:paraId="15096128" w14:textId="77777777" w:rsidR="007C00A2" w:rsidRDefault="007C0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F8ED" w14:textId="77777777" w:rsidR="00FD198F" w:rsidRDefault="00FD198F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567A2C"/>
    <w:multiLevelType w:val="hybridMultilevel"/>
    <w:tmpl w:val="80B88BB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22601"/>
    <w:multiLevelType w:val="hybridMultilevel"/>
    <w:tmpl w:val="4E6031D4"/>
    <w:lvl w:ilvl="0" w:tplc="0405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7E210C71"/>
    <w:multiLevelType w:val="hybridMultilevel"/>
    <w:tmpl w:val="05A00D0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747657">
    <w:abstractNumId w:val="3"/>
  </w:num>
  <w:num w:numId="2" w16cid:durableId="1813671539">
    <w:abstractNumId w:val="16"/>
  </w:num>
  <w:num w:numId="3" w16cid:durableId="1173884230">
    <w:abstractNumId w:val="17"/>
  </w:num>
  <w:num w:numId="4" w16cid:durableId="1679622866">
    <w:abstractNumId w:val="7"/>
  </w:num>
  <w:num w:numId="5" w16cid:durableId="1204370677">
    <w:abstractNumId w:val="29"/>
  </w:num>
  <w:num w:numId="6" w16cid:durableId="1304777722">
    <w:abstractNumId w:val="27"/>
  </w:num>
  <w:num w:numId="7" w16cid:durableId="15613564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6687180">
    <w:abstractNumId w:val="27"/>
    <w:lvlOverride w:ilvl="0">
      <w:startOverride w:val="1"/>
    </w:lvlOverride>
  </w:num>
  <w:num w:numId="9" w16cid:durableId="1558054327">
    <w:abstractNumId w:val="17"/>
    <w:lvlOverride w:ilvl="0">
      <w:startOverride w:val="1"/>
    </w:lvlOverride>
  </w:num>
  <w:num w:numId="10" w16cid:durableId="238440661">
    <w:abstractNumId w:val="17"/>
    <w:lvlOverride w:ilvl="0">
      <w:startOverride w:val="1"/>
    </w:lvlOverride>
  </w:num>
  <w:num w:numId="11" w16cid:durableId="2051833146">
    <w:abstractNumId w:val="17"/>
    <w:lvlOverride w:ilvl="0">
      <w:startOverride w:val="1"/>
    </w:lvlOverride>
  </w:num>
  <w:num w:numId="12" w16cid:durableId="361368765">
    <w:abstractNumId w:val="7"/>
  </w:num>
  <w:num w:numId="13" w16cid:durableId="364912420">
    <w:abstractNumId w:val="27"/>
    <w:lvlOverride w:ilvl="0">
      <w:startOverride w:val="1"/>
    </w:lvlOverride>
  </w:num>
  <w:num w:numId="14" w16cid:durableId="351028722">
    <w:abstractNumId w:val="27"/>
    <w:lvlOverride w:ilvl="0">
      <w:startOverride w:val="1"/>
    </w:lvlOverride>
  </w:num>
  <w:num w:numId="15" w16cid:durableId="81029388">
    <w:abstractNumId w:val="27"/>
    <w:lvlOverride w:ilvl="0">
      <w:startOverride w:val="1"/>
    </w:lvlOverride>
  </w:num>
  <w:num w:numId="16" w16cid:durableId="2121535139">
    <w:abstractNumId w:val="27"/>
    <w:lvlOverride w:ilvl="0">
      <w:startOverride w:val="1"/>
    </w:lvlOverride>
  </w:num>
  <w:num w:numId="17" w16cid:durableId="1853256275">
    <w:abstractNumId w:val="27"/>
    <w:lvlOverride w:ilvl="0">
      <w:startOverride w:val="1"/>
    </w:lvlOverride>
  </w:num>
  <w:num w:numId="18" w16cid:durableId="2034766942">
    <w:abstractNumId w:val="27"/>
    <w:lvlOverride w:ilvl="0">
      <w:startOverride w:val="1"/>
    </w:lvlOverride>
  </w:num>
  <w:num w:numId="19" w16cid:durableId="166897054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9153251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00911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7833195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4140034">
    <w:abstractNumId w:val="15"/>
  </w:num>
  <w:num w:numId="24" w16cid:durableId="106655607">
    <w:abstractNumId w:val="4"/>
  </w:num>
  <w:num w:numId="25" w16cid:durableId="763458886">
    <w:abstractNumId w:val="8"/>
  </w:num>
  <w:num w:numId="26" w16cid:durableId="1646162183">
    <w:abstractNumId w:val="10"/>
  </w:num>
  <w:num w:numId="27" w16cid:durableId="12578327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655141170">
    <w:abstractNumId w:val="14"/>
  </w:num>
  <w:num w:numId="29" w16cid:durableId="956373711">
    <w:abstractNumId w:val="5"/>
  </w:num>
  <w:num w:numId="30" w16cid:durableId="243957441">
    <w:abstractNumId w:val="2"/>
  </w:num>
  <w:num w:numId="31" w16cid:durableId="134371428">
    <w:abstractNumId w:val="0"/>
  </w:num>
  <w:num w:numId="32" w16cid:durableId="1155876437">
    <w:abstractNumId w:val="9"/>
  </w:num>
  <w:num w:numId="33" w16cid:durableId="1020349826">
    <w:abstractNumId w:val="28"/>
  </w:num>
  <w:num w:numId="34" w16cid:durableId="688024257">
    <w:abstractNumId w:val="31"/>
  </w:num>
  <w:num w:numId="35" w16cid:durableId="1712221186">
    <w:abstractNumId w:val="20"/>
  </w:num>
  <w:num w:numId="36" w16cid:durableId="742290445">
    <w:abstractNumId w:val="18"/>
  </w:num>
  <w:num w:numId="37" w16cid:durableId="608199333">
    <w:abstractNumId w:val="13"/>
  </w:num>
  <w:num w:numId="38" w16cid:durableId="2002149650">
    <w:abstractNumId w:val="25"/>
  </w:num>
  <w:num w:numId="39" w16cid:durableId="235625580">
    <w:abstractNumId w:val="26"/>
  </w:num>
  <w:num w:numId="40" w16cid:durableId="295336879">
    <w:abstractNumId w:val="6"/>
  </w:num>
  <w:num w:numId="41" w16cid:durableId="1234438380">
    <w:abstractNumId w:val="11"/>
  </w:num>
  <w:num w:numId="42" w16cid:durableId="873427531">
    <w:abstractNumId w:val="24"/>
  </w:num>
  <w:num w:numId="43" w16cid:durableId="812866631">
    <w:abstractNumId w:val="23"/>
  </w:num>
  <w:num w:numId="44" w16cid:durableId="1357459949">
    <w:abstractNumId w:val="1"/>
  </w:num>
  <w:num w:numId="45" w16cid:durableId="702285676">
    <w:abstractNumId w:val="12"/>
  </w:num>
  <w:num w:numId="46" w16cid:durableId="1011683190">
    <w:abstractNumId w:val="19"/>
  </w:num>
  <w:num w:numId="47" w16cid:durableId="1583837873">
    <w:abstractNumId w:val="30"/>
  </w:num>
  <w:num w:numId="48" w16cid:durableId="1152209149">
    <w:abstractNumId w:val="22"/>
  </w:num>
  <w:num w:numId="49" w16cid:durableId="142614469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2EC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1F02"/>
    <w:rsid w:val="0001210D"/>
    <w:rsid w:val="00014278"/>
    <w:rsid w:val="00017EE9"/>
    <w:rsid w:val="000214A9"/>
    <w:rsid w:val="00021BA4"/>
    <w:rsid w:val="0002346A"/>
    <w:rsid w:val="0002370F"/>
    <w:rsid w:val="0002460D"/>
    <w:rsid w:val="000246C9"/>
    <w:rsid w:val="00024D25"/>
    <w:rsid w:val="0002597B"/>
    <w:rsid w:val="00025F92"/>
    <w:rsid w:val="00026D7E"/>
    <w:rsid w:val="00027317"/>
    <w:rsid w:val="00030E08"/>
    <w:rsid w:val="00031A84"/>
    <w:rsid w:val="000329DC"/>
    <w:rsid w:val="000330AA"/>
    <w:rsid w:val="00033B7E"/>
    <w:rsid w:val="00035D4F"/>
    <w:rsid w:val="0004047A"/>
    <w:rsid w:val="000441D3"/>
    <w:rsid w:val="0004689F"/>
    <w:rsid w:val="0005053D"/>
    <w:rsid w:val="00050AF8"/>
    <w:rsid w:val="00051B73"/>
    <w:rsid w:val="00053AC1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761E"/>
    <w:rsid w:val="000804DE"/>
    <w:rsid w:val="00080A22"/>
    <w:rsid w:val="00080BC1"/>
    <w:rsid w:val="000810D8"/>
    <w:rsid w:val="00081FBD"/>
    <w:rsid w:val="0008319D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75A6"/>
    <w:rsid w:val="000B13BA"/>
    <w:rsid w:val="000B15B0"/>
    <w:rsid w:val="000B29FF"/>
    <w:rsid w:val="000B4A5E"/>
    <w:rsid w:val="000B678F"/>
    <w:rsid w:val="000C0747"/>
    <w:rsid w:val="000C132F"/>
    <w:rsid w:val="000C1B73"/>
    <w:rsid w:val="000C3185"/>
    <w:rsid w:val="000C3EB9"/>
    <w:rsid w:val="000C40FF"/>
    <w:rsid w:val="000C79ED"/>
    <w:rsid w:val="000D03A7"/>
    <w:rsid w:val="000D0A84"/>
    <w:rsid w:val="000D0D2D"/>
    <w:rsid w:val="000D294E"/>
    <w:rsid w:val="000D381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EA3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80E"/>
    <w:rsid w:val="001177CF"/>
    <w:rsid w:val="00117B0B"/>
    <w:rsid w:val="00126ADF"/>
    <w:rsid w:val="00132261"/>
    <w:rsid w:val="0013613F"/>
    <w:rsid w:val="00136582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A05AF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C0F0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15F6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6C13"/>
    <w:rsid w:val="00207999"/>
    <w:rsid w:val="002103BF"/>
    <w:rsid w:val="00210C28"/>
    <w:rsid w:val="00214020"/>
    <w:rsid w:val="00215561"/>
    <w:rsid w:val="002158A6"/>
    <w:rsid w:val="00216527"/>
    <w:rsid w:val="00216C02"/>
    <w:rsid w:val="002229DE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7576"/>
    <w:rsid w:val="0025323A"/>
    <w:rsid w:val="002541D2"/>
    <w:rsid w:val="002543BA"/>
    <w:rsid w:val="002544C1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7D0"/>
    <w:rsid w:val="00276441"/>
    <w:rsid w:val="00276945"/>
    <w:rsid w:val="00276BCF"/>
    <w:rsid w:val="00280670"/>
    <w:rsid w:val="00280884"/>
    <w:rsid w:val="0028189C"/>
    <w:rsid w:val="00281F30"/>
    <w:rsid w:val="002825F6"/>
    <w:rsid w:val="002828A8"/>
    <w:rsid w:val="0028320A"/>
    <w:rsid w:val="0028465C"/>
    <w:rsid w:val="0028481B"/>
    <w:rsid w:val="002849FB"/>
    <w:rsid w:val="00284CF8"/>
    <w:rsid w:val="002860F7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2834"/>
    <w:rsid w:val="002B6422"/>
    <w:rsid w:val="002B71D7"/>
    <w:rsid w:val="002C013A"/>
    <w:rsid w:val="002C18BF"/>
    <w:rsid w:val="002C3404"/>
    <w:rsid w:val="002C48F4"/>
    <w:rsid w:val="002C542E"/>
    <w:rsid w:val="002C5E30"/>
    <w:rsid w:val="002C6714"/>
    <w:rsid w:val="002C6D4A"/>
    <w:rsid w:val="002C6EED"/>
    <w:rsid w:val="002D357F"/>
    <w:rsid w:val="002D36CD"/>
    <w:rsid w:val="002D6599"/>
    <w:rsid w:val="002E0F3F"/>
    <w:rsid w:val="002E663A"/>
    <w:rsid w:val="002E75C1"/>
    <w:rsid w:val="002E78BE"/>
    <w:rsid w:val="002E7C01"/>
    <w:rsid w:val="002F0CAF"/>
    <w:rsid w:val="0030098D"/>
    <w:rsid w:val="00301AA7"/>
    <w:rsid w:val="003025DD"/>
    <w:rsid w:val="003049B7"/>
    <w:rsid w:val="00310AB1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2799D"/>
    <w:rsid w:val="00327B5A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5DCF"/>
    <w:rsid w:val="0034737D"/>
    <w:rsid w:val="00350ECE"/>
    <w:rsid w:val="00351ECB"/>
    <w:rsid w:val="00354C17"/>
    <w:rsid w:val="00355532"/>
    <w:rsid w:val="00355712"/>
    <w:rsid w:val="00356D22"/>
    <w:rsid w:val="00362432"/>
    <w:rsid w:val="003647DD"/>
    <w:rsid w:val="00365ACE"/>
    <w:rsid w:val="003720CF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97479"/>
    <w:rsid w:val="003A6A08"/>
    <w:rsid w:val="003A7FC7"/>
    <w:rsid w:val="003B4888"/>
    <w:rsid w:val="003B5055"/>
    <w:rsid w:val="003C0491"/>
    <w:rsid w:val="003C201C"/>
    <w:rsid w:val="003C2D6C"/>
    <w:rsid w:val="003C65A8"/>
    <w:rsid w:val="003C765C"/>
    <w:rsid w:val="003C7E94"/>
    <w:rsid w:val="003D0864"/>
    <w:rsid w:val="003D0B50"/>
    <w:rsid w:val="003D1BD8"/>
    <w:rsid w:val="003D2F7A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0AA2"/>
    <w:rsid w:val="00401153"/>
    <w:rsid w:val="0040570D"/>
    <w:rsid w:val="004062C3"/>
    <w:rsid w:val="00407B26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5EB5"/>
    <w:rsid w:val="00426E72"/>
    <w:rsid w:val="00431E29"/>
    <w:rsid w:val="00433B1B"/>
    <w:rsid w:val="00437E74"/>
    <w:rsid w:val="00446497"/>
    <w:rsid w:val="00450A9A"/>
    <w:rsid w:val="00450ED4"/>
    <w:rsid w:val="00453923"/>
    <w:rsid w:val="00456753"/>
    <w:rsid w:val="00456E2A"/>
    <w:rsid w:val="004575E6"/>
    <w:rsid w:val="00461FDE"/>
    <w:rsid w:val="004622CC"/>
    <w:rsid w:val="004623CB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70F5"/>
    <w:rsid w:val="004A752E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E6"/>
    <w:rsid w:val="004D3F9C"/>
    <w:rsid w:val="004D528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2125"/>
    <w:rsid w:val="005000E7"/>
    <w:rsid w:val="0050220B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3CD2"/>
    <w:rsid w:val="0057486C"/>
    <w:rsid w:val="00575BC3"/>
    <w:rsid w:val="00576543"/>
    <w:rsid w:val="00582220"/>
    <w:rsid w:val="00586F80"/>
    <w:rsid w:val="00587CEA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2166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D76D3"/>
    <w:rsid w:val="005E266A"/>
    <w:rsid w:val="005E31D2"/>
    <w:rsid w:val="005E403A"/>
    <w:rsid w:val="005E4051"/>
    <w:rsid w:val="005E4973"/>
    <w:rsid w:val="005F09CE"/>
    <w:rsid w:val="005F39E8"/>
    <w:rsid w:val="005F3A15"/>
    <w:rsid w:val="005F3FD3"/>
    <w:rsid w:val="005F7EEF"/>
    <w:rsid w:val="00600DC8"/>
    <w:rsid w:val="00601AF8"/>
    <w:rsid w:val="006028E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5C2"/>
    <w:rsid w:val="00613584"/>
    <w:rsid w:val="00614A7D"/>
    <w:rsid w:val="006165DC"/>
    <w:rsid w:val="00620991"/>
    <w:rsid w:val="006232E3"/>
    <w:rsid w:val="00624B1B"/>
    <w:rsid w:val="00627F36"/>
    <w:rsid w:val="0063473D"/>
    <w:rsid w:val="00641D7F"/>
    <w:rsid w:val="006421CF"/>
    <w:rsid w:val="00642431"/>
    <w:rsid w:val="0064389E"/>
    <w:rsid w:val="00644095"/>
    <w:rsid w:val="00644ECF"/>
    <w:rsid w:val="00646140"/>
    <w:rsid w:val="00646D79"/>
    <w:rsid w:val="006471AC"/>
    <w:rsid w:val="006506FE"/>
    <w:rsid w:val="00651BEA"/>
    <w:rsid w:val="00653FB6"/>
    <w:rsid w:val="00654629"/>
    <w:rsid w:val="00655480"/>
    <w:rsid w:val="0066041A"/>
    <w:rsid w:val="006646CA"/>
    <w:rsid w:val="0066530D"/>
    <w:rsid w:val="006662AB"/>
    <w:rsid w:val="006664D9"/>
    <w:rsid w:val="0067008A"/>
    <w:rsid w:val="00670638"/>
    <w:rsid w:val="00671B38"/>
    <w:rsid w:val="00672E8B"/>
    <w:rsid w:val="00675844"/>
    <w:rsid w:val="0068122D"/>
    <w:rsid w:val="0068204B"/>
    <w:rsid w:val="0068766C"/>
    <w:rsid w:val="00692F5D"/>
    <w:rsid w:val="00694FEC"/>
    <w:rsid w:val="00695A9D"/>
    <w:rsid w:val="00695AF0"/>
    <w:rsid w:val="00696586"/>
    <w:rsid w:val="00697D0C"/>
    <w:rsid w:val="006A1609"/>
    <w:rsid w:val="006A1A0F"/>
    <w:rsid w:val="006A1D7C"/>
    <w:rsid w:val="006A1E7F"/>
    <w:rsid w:val="006A5857"/>
    <w:rsid w:val="006B312F"/>
    <w:rsid w:val="006B37F2"/>
    <w:rsid w:val="006B55B9"/>
    <w:rsid w:val="006B6A6D"/>
    <w:rsid w:val="006C00DF"/>
    <w:rsid w:val="006C06CC"/>
    <w:rsid w:val="006C101D"/>
    <w:rsid w:val="006C37BC"/>
    <w:rsid w:val="006C412E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E047F"/>
    <w:rsid w:val="006E424F"/>
    <w:rsid w:val="006E4D69"/>
    <w:rsid w:val="006E616F"/>
    <w:rsid w:val="006F0FF9"/>
    <w:rsid w:val="006F37EF"/>
    <w:rsid w:val="006F490B"/>
    <w:rsid w:val="006F5A07"/>
    <w:rsid w:val="006F6028"/>
    <w:rsid w:val="006F7D81"/>
    <w:rsid w:val="00700B67"/>
    <w:rsid w:val="00701044"/>
    <w:rsid w:val="0070248E"/>
    <w:rsid w:val="007032CD"/>
    <w:rsid w:val="0070435D"/>
    <w:rsid w:val="00704D72"/>
    <w:rsid w:val="00706C8F"/>
    <w:rsid w:val="00710179"/>
    <w:rsid w:val="00710E22"/>
    <w:rsid w:val="0071117A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30792"/>
    <w:rsid w:val="0073252D"/>
    <w:rsid w:val="00736425"/>
    <w:rsid w:val="00736ABB"/>
    <w:rsid w:val="00737F8D"/>
    <w:rsid w:val="00742E84"/>
    <w:rsid w:val="007437E6"/>
    <w:rsid w:val="00743C1D"/>
    <w:rsid w:val="007442B8"/>
    <w:rsid w:val="00747569"/>
    <w:rsid w:val="0075105F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6EB8"/>
    <w:rsid w:val="007A74CA"/>
    <w:rsid w:val="007A7751"/>
    <w:rsid w:val="007B2855"/>
    <w:rsid w:val="007B3451"/>
    <w:rsid w:val="007B5090"/>
    <w:rsid w:val="007C00A2"/>
    <w:rsid w:val="007C0393"/>
    <w:rsid w:val="007C49BF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0563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8EA"/>
    <w:rsid w:val="00810D43"/>
    <w:rsid w:val="008119A3"/>
    <w:rsid w:val="00811C1E"/>
    <w:rsid w:val="00812928"/>
    <w:rsid w:val="00813A44"/>
    <w:rsid w:val="0081425D"/>
    <w:rsid w:val="0081444F"/>
    <w:rsid w:val="00814720"/>
    <w:rsid w:val="00817A4E"/>
    <w:rsid w:val="00817AE2"/>
    <w:rsid w:val="00817BAB"/>
    <w:rsid w:val="0082231B"/>
    <w:rsid w:val="00826E14"/>
    <w:rsid w:val="00826E40"/>
    <w:rsid w:val="008272EA"/>
    <w:rsid w:val="00830678"/>
    <w:rsid w:val="00831422"/>
    <w:rsid w:val="008366E4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1297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94684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361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680A"/>
    <w:rsid w:val="008C6BAF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8F7845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31AE3"/>
    <w:rsid w:val="00931AF1"/>
    <w:rsid w:val="00933688"/>
    <w:rsid w:val="00933E70"/>
    <w:rsid w:val="0093699E"/>
    <w:rsid w:val="0093789B"/>
    <w:rsid w:val="00937F0A"/>
    <w:rsid w:val="00944506"/>
    <w:rsid w:val="009448A8"/>
    <w:rsid w:val="009471BE"/>
    <w:rsid w:val="009529E7"/>
    <w:rsid w:val="00952BE8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1BA4"/>
    <w:rsid w:val="00982A44"/>
    <w:rsid w:val="00982D06"/>
    <w:rsid w:val="00987288"/>
    <w:rsid w:val="0099065D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3871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E7790"/>
    <w:rsid w:val="009F0CFF"/>
    <w:rsid w:val="009F249A"/>
    <w:rsid w:val="009F5AEB"/>
    <w:rsid w:val="009F5FD2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DD3"/>
    <w:rsid w:val="00A21933"/>
    <w:rsid w:val="00A27505"/>
    <w:rsid w:val="00A30855"/>
    <w:rsid w:val="00A32352"/>
    <w:rsid w:val="00A3238B"/>
    <w:rsid w:val="00A34283"/>
    <w:rsid w:val="00A346BD"/>
    <w:rsid w:val="00A34C5C"/>
    <w:rsid w:val="00A34CBE"/>
    <w:rsid w:val="00A41483"/>
    <w:rsid w:val="00A4223C"/>
    <w:rsid w:val="00A42C5F"/>
    <w:rsid w:val="00A447C0"/>
    <w:rsid w:val="00A44B9B"/>
    <w:rsid w:val="00A4512E"/>
    <w:rsid w:val="00A51764"/>
    <w:rsid w:val="00A52D15"/>
    <w:rsid w:val="00A52D7A"/>
    <w:rsid w:val="00A53EDA"/>
    <w:rsid w:val="00A54553"/>
    <w:rsid w:val="00A55805"/>
    <w:rsid w:val="00A56533"/>
    <w:rsid w:val="00A577C7"/>
    <w:rsid w:val="00A61763"/>
    <w:rsid w:val="00A64FC8"/>
    <w:rsid w:val="00A66499"/>
    <w:rsid w:val="00A66D57"/>
    <w:rsid w:val="00A67D3E"/>
    <w:rsid w:val="00A752FD"/>
    <w:rsid w:val="00A760AC"/>
    <w:rsid w:val="00A76A3C"/>
    <w:rsid w:val="00A77DBE"/>
    <w:rsid w:val="00A81732"/>
    <w:rsid w:val="00A838FA"/>
    <w:rsid w:val="00A845DE"/>
    <w:rsid w:val="00A863EE"/>
    <w:rsid w:val="00A86610"/>
    <w:rsid w:val="00A87A3E"/>
    <w:rsid w:val="00A90DDF"/>
    <w:rsid w:val="00A93B1B"/>
    <w:rsid w:val="00A960A0"/>
    <w:rsid w:val="00AA1CA0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337E"/>
    <w:rsid w:val="00AB4D31"/>
    <w:rsid w:val="00AC1100"/>
    <w:rsid w:val="00AC3424"/>
    <w:rsid w:val="00AC5007"/>
    <w:rsid w:val="00AC7A97"/>
    <w:rsid w:val="00AD2AD5"/>
    <w:rsid w:val="00AD3AA8"/>
    <w:rsid w:val="00AD691B"/>
    <w:rsid w:val="00AD6990"/>
    <w:rsid w:val="00AD6CC2"/>
    <w:rsid w:val="00AE1130"/>
    <w:rsid w:val="00AE1922"/>
    <w:rsid w:val="00AE3175"/>
    <w:rsid w:val="00AE37A9"/>
    <w:rsid w:val="00AE3F5B"/>
    <w:rsid w:val="00AF0F4C"/>
    <w:rsid w:val="00AF414B"/>
    <w:rsid w:val="00AF4300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232B"/>
    <w:rsid w:val="00B236EF"/>
    <w:rsid w:val="00B2373B"/>
    <w:rsid w:val="00B24620"/>
    <w:rsid w:val="00B266F2"/>
    <w:rsid w:val="00B2709B"/>
    <w:rsid w:val="00B27434"/>
    <w:rsid w:val="00B352CD"/>
    <w:rsid w:val="00B378D2"/>
    <w:rsid w:val="00B4073B"/>
    <w:rsid w:val="00B4179A"/>
    <w:rsid w:val="00B417F1"/>
    <w:rsid w:val="00B41F82"/>
    <w:rsid w:val="00B4387E"/>
    <w:rsid w:val="00B438BF"/>
    <w:rsid w:val="00B446C2"/>
    <w:rsid w:val="00B44837"/>
    <w:rsid w:val="00B45A49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1BF6"/>
    <w:rsid w:val="00B62556"/>
    <w:rsid w:val="00B62DB0"/>
    <w:rsid w:val="00B63751"/>
    <w:rsid w:val="00B6476C"/>
    <w:rsid w:val="00B701AC"/>
    <w:rsid w:val="00B742D6"/>
    <w:rsid w:val="00B76F60"/>
    <w:rsid w:val="00B8032B"/>
    <w:rsid w:val="00B8036F"/>
    <w:rsid w:val="00B81A32"/>
    <w:rsid w:val="00B833F3"/>
    <w:rsid w:val="00B87337"/>
    <w:rsid w:val="00B87BFC"/>
    <w:rsid w:val="00B90DFE"/>
    <w:rsid w:val="00B92165"/>
    <w:rsid w:val="00B926B4"/>
    <w:rsid w:val="00B9487D"/>
    <w:rsid w:val="00B953BB"/>
    <w:rsid w:val="00B96214"/>
    <w:rsid w:val="00BA069F"/>
    <w:rsid w:val="00BA0E52"/>
    <w:rsid w:val="00BA3A26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73D"/>
    <w:rsid w:val="00BC2955"/>
    <w:rsid w:val="00BC34E1"/>
    <w:rsid w:val="00BC77CE"/>
    <w:rsid w:val="00BD3004"/>
    <w:rsid w:val="00BD3D1C"/>
    <w:rsid w:val="00BD766B"/>
    <w:rsid w:val="00BE225B"/>
    <w:rsid w:val="00BE300D"/>
    <w:rsid w:val="00BE3C29"/>
    <w:rsid w:val="00BE3E43"/>
    <w:rsid w:val="00BE4D61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06B44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37BA4"/>
    <w:rsid w:val="00C41BE1"/>
    <w:rsid w:val="00C42B5F"/>
    <w:rsid w:val="00C42ED4"/>
    <w:rsid w:val="00C43174"/>
    <w:rsid w:val="00C43B31"/>
    <w:rsid w:val="00C45D4B"/>
    <w:rsid w:val="00C50EE2"/>
    <w:rsid w:val="00C51168"/>
    <w:rsid w:val="00C511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C6733"/>
    <w:rsid w:val="00CD32F6"/>
    <w:rsid w:val="00CD3997"/>
    <w:rsid w:val="00CD665F"/>
    <w:rsid w:val="00CD6D22"/>
    <w:rsid w:val="00CD7115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FC4"/>
    <w:rsid w:val="00D209CE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55C9"/>
    <w:rsid w:val="00D44FC7"/>
    <w:rsid w:val="00D455B0"/>
    <w:rsid w:val="00D4652A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D74"/>
    <w:rsid w:val="00D801D4"/>
    <w:rsid w:val="00D814D4"/>
    <w:rsid w:val="00D8378E"/>
    <w:rsid w:val="00D87687"/>
    <w:rsid w:val="00D87F7F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7D0C"/>
    <w:rsid w:val="00DA7E6E"/>
    <w:rsid w:val="00DB0A6A"/>
    <w:rsid w:val="00DB21E9"/>
    <w:rsid w:val="00DB2EA7"/>
    <w:rsid w:val="00DB30C1"/>
    <w:rsid w:val="00DB47CF"/>
    <w:rsid w:val="00DB4C0C"/>
    <w:rsid w:val="00DC4DBC"/>
    <w:rsid w:val="00DC4E39"/>
    <w:rsid w:val="00DD3315"/>
    <w:rsid w:val="00DD7C28"/>
    <w:rsid w:val="00DE02F5"/>
    <w:rsid w:val="00DE0D2B"/>
    <w:rsid w:val="00DE1012"/>
    <w:rsid w:val="00DE18C1"/>
    <w:rsid w:val="00DE4641"/>
    <w:rsid w:val="00DE4A91"/>
    <w:rsid w:val="00DF0512"/>
    <w:rsid w:val="00DF1A53"/>
    <w:rsid w:val="00DF4A73"/>
    <w:rsid w:val="00DF5FB0"/>
    <w:rsid w:val="00E019E6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6B86"/>
    <w:rsid w:val="00E26F0C"/>
    <w:rsid w:val="00E360C5"/>
    <w:rsid w:val="00E400FE"/>
    <w:rsid w:val="00E406F3"/>
    <w:rsid w:val="00E4247D"/>
    <w:rsid w:val="00E43058"/>
    <w:rsid w:val="00E504A6"/>
    <w:rsid w:val="00E548F7"/>
    <w:rsid w:val="00E56107"/>
    <w:rsid w:val="00E60A32"/>
    <w:rsid w:val="00E725F0"/>
    <w:rsid w:val="00E73714"/>
    <w:rsid w:val="00E75908"/>
    <w:rsid w:val="00E81FE9"/>
    <w:rsid w:val="00E83ED3"/>
    <w:rsid w:val="00E852EE"/>
    <w:rsid w:val="00E85579"/>
    <w:rsid w:val="00E85C1E"/>
    <w:rsid w:val="00E867B9"/>
    <w:rsid w:val="00E86817"/>
    <w:rsid w:val="00E86A50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AA3"/>
    <w:rsid w:val="00EA66C4"/>
    <w:rsid w:val="00EB033F"/>
    <w:rsid w:val="00EB06B9"/>
    <w:rsid w:val="00EB1344"/>
    <w:rsid w:val="00EB1E94"/>
    <w:rsid w:val="00EB494C"/>
    <w:rsid w:val="00EB7AC2"/>
    <w:rsid w:val="00EC1E7A"/>
    <w:rsid w:val="00EC2B16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1D66"/>
    <w:rsid w:val="00EF4B1F"/>
    <w:rsid w:val="00EF5489"/>
    <w:rsid w:val="00EF578C"/>
    <w:rsid w:val="00EF6017"/>
    <w:rsid w:val="00EF614E"/>
    <w:rsid w:val="00EF63E9"/>
    <w:rsid w:val="00EF748C"/>
    <w:rsid w:val="00EF74CA"/>
    <w:rsid w:val="00EF793F"/>
    <w:rsid w:val="00F05F6F"/>
    <w:rsid w:val="00F06969"/>
    <w:rsid w:val="00F132A9"/>
    <w:rsid w:val="00F14270"/>
    <w:rsid w:val="00F16032"/>
    <w:rsid w:val="00F174CA"/>
    <w:rsid w:val="00F17830"/>
    <w:rsid w:val="00F219C8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7A09"/>
    <w:rsid w:val="00F57E98"/>
    <w:rsid w:val="00F6268B"/>
    <w:rsid w:val="00F631F1"/>
    <w:rsid w:val="00F648D4"/>
    <w:rsid w:val="00F64F7F"/>
    <w:rsid w:val="00F700B9"/>
    <w:rsid w:val="00F701DF"/>
    <w:rsid w:val="00F711DA"/>
    <w:rsid w:val="00F72E77"/>
    <w:rsid w:val="00F73CA4"/>
    <w:rsid w:val="00F7636F"/>
    <w:rsid w:val="00F77399"/>
    <w:rsid w:val="00F77E83"/>
    <w:rsid w:val="00F81D39"/>
    <w:rsid w:val="00F8305C"/>
    <w:rsid w:val="00F85714"/>
    <w:rsid w:val="00F858F8"/>
    <w:rsid w:val="00F90480"/>
    <w:rsid w:val="00F90E3F"/>
    <w:rsid w:val="00F92D0B"/>
    <w:rsid w:val="00F93FB0"/>
    <w:rsid w:val="00F978B4"/>
    <w:rsid w:val="00FA2F17"/>
    <w:rsid w:val="00FA33FD"/>
    <w:rsid w:val="00FA38CF"/>
    <w:rsid w:val="00FA62E8"/>
    <w:rsid w:val="00FA6E0D"/>
    <w:rsid w:val="00FA7637"/>
    <w:rsid w:val="00FA7C2C"/>
    <w:rsid w:val="00FA7DBD"/>
    <w:rsid w:val="00FB01E2"/>
    <w:rsid w:val="00FB0AFB"/>
    <w:rsid w:val="00FB1E7E"/>
    <w:rsid w:val="00FB2F24"/>
    <w:rsid w:val="00FB3247"/>
    <w:rsid w:val="00FB34AE"/>
    <w:rsid w:val="00FB34C8"/>
    <w:rsid w:val="00FB4272"/>
    <w:rsid w:val="00FB5232"/>
    <w:rsid w:val="00FB7CBB"/>
    <w:rsid w:val="00FC0042"/>
    <w:rsid w:val="00FC0939"/>
    <w:rsid w:val="00FC0E30"/>
    <w:rsid w:val="00FC1D5D"/>
    <w:rsid w:val="00FD198F"/>
    <w:rsid w:val="00FD238F"/>
    <w:rsid w:val="00FD5A32"/>
    <w:rsid w:val="00FD5EDD"/>
    <w:rsid w:val="00FD62ED"/>
    <w:rsid w:val="00FE23BC"/>
    <w:rsid w:val="00FE2559"/>
    <w:rsid w:val="00FE256E"/>
    <w:rsid w:val="00FE2B4C"/>
    <w:rsid w:val="00FE36AE"/>
    <w:rsid w:val="00FE37AA"/>
    <w:rsid w:val="00FE38D2"/>
    <w:rsid w:val="00FE4344"/>
    <w:rsid w:val="00FE4A6E"/>
    <w:rsid w:val="00FE4B1A"/>
    <w:rsid w:val="00FE508D"/>
    <w:rsid w:val="00FE7362"/>
    <w:rsid w:val="00FF253C"/>
    <w:rsid w:val="00FF331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F5289"/>
  <w15:docId w15:val="{DF68B4AD-20EE-4AEB-AFAD-E6C45FE2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upd">
    <w:name w:val="upd"/>
    <w:basedOn w:val="Standardnpsmoodstavce"/>
    <w:rsid w:val="00280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87672186">
    <w:abstractNumId w:val="0"/>
  </w:num>
  <w:num w:numId="2" w16cid:durableId="1213806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350C5"/>
    <w:rsid w:val="00094843"/>
    <w:rsid w:val="000D7044"/>
    <w:rsid w:val="000F5E81"/>
    <w:rsid w:val="00103550"/>
    <w:rsid w:val="00132BDC"/>
    <w:rsid w:val="00140C41"/>
    <w:rsid w:val="00176F76"/>
    <w:rsid w:val="00177B11"/>
    <w:rsid w:val="00212FED"/>
    <w:rsid w:val="00275D8A"/>
    <w:rsid w:val="002C7EA0"/>
    <w:rsid w:val="002F6945"/>
    <w:rsid w:val="003279B2"/>
    <w:rsid w:val="0033000B"/>
    <w:rsid w:val="00343CC7"/>
    <w:rsid w:val="003B582E"/>
    <w:rsid w:val="003C7292"/>
    <w:rsid w:val="003D793B"/>
    <w:rsid w:val="003F1C2D"/>
    <w:rsid w:val="004272A9"/>
    <w:rsid w:val="004460F0"/>
    <w:rsid w:val="004D2EEC"/>
    <w:rsid w:val="004D516A"/>
    <w:rsid w:val="005201B0"/>
    <w:rsid w:val="00530E6C"/>
    <w:rsid w:val="00590F57"/>
    <w:rsid w:val="0062264A"/>
    <w:rsid w:val="00661803"/>
    <w:rsid w:val="006912DC"/>
    <w:rsid w:val="006B54C2"/>
    <w:rsid w:val="006F71E4"/>
    <w:rsid w:val="0070435A"/>
    <w:rsid w:val="00774425"/>
    <w:rsid w:val="007761C1"/>
    <w:rsid w:val="0079042E"/>
    <w:rsid w:val="007949B9"/>
    <w:rsid w:val="007A3391"/>
    <w:rsid w:val="007C7ACB"/>
    <w:rsid w:val="00810C22"/>
    <w:rsid w:val="00813E3E"/>
    <w:rsid w:val="00835EC4"/>
    <w:rsid w:val="00870571"/>
    <w:rsid w:val="00876CAE"/>
    <w:rsid w:val="008C7BCA"/>
    <w:rsid w:val="008D1682"/>
    <w:rsid w:val="008E7CB7"/>
    <w:rsid w:val="009052C5"/>
    <w:rsid w:val="00913680"/>
    <w:rsid w:val="0093486D"/>
    <w:rsid w:val="0094514B"/>
    <w:rsid w:val="009648DF"/>
    <w:rsid w:val="009C58EA"/>
    <w:rsid w:val="009F5278"/>
    <w:rsid w:val="00A13E1A"/>
    <w:rsid w:val="00A6078E"/>
    <w:rsid w:val="00A70263"/>
    <w:rsid w:val="00A82E8B"/>
    <w:rsid w:val="00AC75BB"/>
    <w:rsid w:val="00AE0299"/>
    <w:rsid w:val="00B45FD9"/>
    <w:rsid w:val="00B64E98"/>
    <w:rsid w:val="00B84F62"/>
    <w:rsid w:val="00B952D4"/>
    <w:rsid w:val="00B963E7"/>
    <w:rsid w:val="00BB02B6"/>
    <w:rsid w:val="00BB392F"/>
    <w:rsid w:val="00BC4060"/>
    <w:rsid w:val="00BE78DD"/>
    <w:rsid w:val="00BF1D75"/>
    <w:rsid w:val="00C309B5"/>
    <w:rsid w:val="00C533CF"/>
    <w:rsid w:val="00C614A0"/>
    <w:rsid w:val="00C66E29"/>
    <w:rsid w:val="00C97BB6"/>
    <w:rsid w:val="00CD2D5D"/>
    <w:rsid w:val="00D44DBA"/>
    <w:rsid w:val="00DC6770"/>
    <w:rsid w:val="00DD1DB7"/>
    <w:rsid w:val="00DF4A6B"/>
    <w:rsid w:val="00E21646"/>
    <w:rsid w:val="00E23419"/>
    <w:rsid w:val="00EF44E2"/>
    <w:rsid w:val="00FC2224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471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0A1A8-6C37-438C-964B-25B5B645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1796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13630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Vít Baťa</cp:lastModifiedBy>
  <cp:revision>1</cp:revision>
  <cp:lastPrinted>2017-03-10T07:04:00Z</cp:lastPrinted>
  <dcterms:created xsi:type="dcterms:W3CDTF">2017-12-11T09:22:00Z</dcterms:created>
  <dcterms:modified xsi:type="dcterms:W3CDTF">2023-11-20T09:30:00Z</dcterms:modified>
</cp:coreProperties>
</file>